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D642CD4" w14:textId="77777777" w:rsidR="00AB0D66" w:rsidRPr="0048570D" w:rsidRDefault="00604C03" w:rsidP="00946323">
      <w:pPr>
        <w:pStyle w:val="THECOUNCIL"/>
        <w:jc w:val="center"/>
      </w:pPr>
      <w:r>
        <w:rPr>
          <w:noProof/>
          <w:lang w:val="en-AU" w:eastAsia="en-AU"/>
        </w:rPr>
        <w:pict w14:anchorId="62120D1C">
          <v:group id="_x0000_s1026" style="position:absolute;left:0;text-align:left;margin-left:0;margin-top:3.6pt;width:428.6pt;height:692.2pt;z-index:251660288" coordorigin="1800,1330" coordsize="8572,13844">
            <v:shapetype id="_x0000_t202" coordsize="21600,21600" o:spt="202" path="m0,0l0,21600,21600,21600,21600,0xe">
              <v:stroke joinstyle="miter"/>
              <v:path gradientshapeok="t" o:connecttype="rect"/>
            </v:shapetype>
            <v:shape id="_x0000_s1027" type="#_x0000_t202" style="position:absolute;left:3480;top:2040;width:5760;height:5837" filled="f" fillcolor="#0c9" stroked="f">
              <v:textbox style="mso-next-textbox:#_x0000_s1027">
                <w:txbxContent>
                  <w:p w14:paraId="222B3C55" w14:textId="77777777"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14:paraId="6FB64F75" w14:textId="77777777" w:rsidR="00AB0D66" w:rsidRPr="00FA2FE2" w:rsidRDefault="00AB0D66" w:rsidP="00460028">
                    <w:pPr>
                      <w:autoSpaceDE w:val="0"/>
                      <w:autoSpaceDN w:val="0"/>
                      <w:adjustRightInd w:val="0"/>
                      <w:jc w:val="center"/>
                      <w:rPr>
                        <w:rFonts w:cs="Arial"/>
                        <w:b/>
                        <w:bCs/>
                        <w:color w:val="000000"/>
                        <w:sz w:val="36"/>
                        <w:szCs w:val="36"/>
                      </w:rPr>
                    </w:pPr>
                  </w:p>
                  <w:p w14:paraId="40133FC1" w14:textId="77777777" w:rsidR="00AB0D66" w:rsidRDefault="00AB0D66" w:rsidP="00460028">
                    <w:pPr>
                      <w:autoSpaceDE w:val="0"/>
                      <w:autoSpaceDN w:val="0"/>
                      <w:adjustRightInd w:val="0"/>
                      <w:jc w:val="center"/>
                      <w:rPr>
                        <w:ins w:id="0" w:author="lighthouse" w:date="2012-04-26T16:07:00Z"/>
                        <w:rFonts w:cs="Arial"/>
                        <w:b/>
                        <w:bCs/>
                        <w:color w:val="000000"/>
                        <w:sz w:val="36"/>
                        <w:szCs w:val="36"/>
                        <w:lang w:eastAsia="ja-JP"/>
                      </w:rPr>
                    </w:pPr>
                    <w:r w:rsidRPr="00FA2FE2">
                      <w:rPr>
                        <w:rFonts w:cs="Arial"/>
                        <w:b/>
                        <w:bCs/>
                        <w:color w:val="000000"/>
                        <w:sz w:val="36"/>
                        <w:szCs w:val="36"/>
                      </w:rPr>
                      <w:t>On</w:t>
                    </w:r>
                  </w:p>
                  <w:p w14:paraId="3D819984" w14:textId="77777777" w:rsidR="00EF7D0D" w:rsidRDefault="00EF7D0D" w:rsidP="00460028">
                    <w:pPr>
                      <w:autoSpaceDE w:val="0"/>
                      <w:autoSpaceDN w:val="0"/>
                      <w:adjustRightInd w:val="0"/>
                      <w:jc w:val="center"/>
                      <w:rPr>
                        <w:ins w:id="1" w:author="lighthouse" w:date="2012-04-26T16:07:00Z"/>
                        <w:rFonts w:cs="Arial"/>
                        <w:b/>
                        <w:bCs/>
                        <w:color w:val="000000"/>
                        <w:sz w:val="36"/>
                        <w:szCs w:val="36"/>
                        <w:lang w:eastAsia="ja-JP"/>
                      </w:rPr>
                    </w:pPr>
                  </w:p>
                  <w:p w14:paraId="2FEB44F4" w14:textId="77777777" w:rsidR="00EF7D0D" w:rsidRPr="00FA2FE2" w:rsidRDefault="00315F78" w:rsidP="00460028">
                    <w:pPr>
                      <w:autoSpaceDE w:val="0"/>
                      <w:autoSpaceDN w:val="0"/>
                      <w:adjustRightInd w:val="0"/>
                      <w:jc w:val="center"/>
                      <w:rPr>
                        <w:rFonts w:cs="Arial"/>
                        <w:b/>
                        <w:bCs/>
                        <w:color w:val="000000"/>
                        <w:sz w:val="36"/>
                        <w:szCs w:val="36"/>
                        <w:lang w:eastAsia="ja-JP"/>
                      </w:rPr>
                    </w:pPr>
                    <w:proofErr w:type="gramStart"/>
                    <w:ins w:id="2" w:author="lighthouse" w:date="2012-04-26T16:09:00Z">
                      <w:r>
                        <w:rPr>
                          <w:rFonts w:cs="Arial" w:hint="eastAsia"/>
                          <w:b/>
                          <w:bCs/>
                          <w:color w:val="000000"/>
                          <w:sz w:val="36"/>
                          <w:szCs w:val="36"/>
                          <w:lang w:eastAsia="ja-JP"/>
                        </w:rPr>
                        <w:t>t</w:t>
                      </w:r>
                    </w:ins>
                    <w:ins w:id="3" w:author="lighthouse" w:date="2012-04-26T16:08:00Z">
                      <w:r w:rsidR="00EF7D0D">
                        <w:rPr>
                          <w:rFonts w:cs="Arial" w:hint="eastAsia"/>
                          <w:b/>
                          <w:bCs/>
                          <w:color w:val="000000"/>
                          <w:sz w:val="36"/>
                          <w:szCs w:val="36"/>
                          <w:lang w:eastAsia="ja-JP"/>
                        </w:rPr>
                        <w:t>he</w:t>
                      </w:r>
                      <w:proofErr w:type="gramEnd"/>
                      <w:r w:rsidR="00EF7D0D">
                        <w:rPr>
                          <w:rFonts w:cs="Arial" w:hint="eastAsia"/>
                          <w:b/>
                          <w:bCs/>
                          <w:color w:val="000000"/>
                          <w:sz w:val="36"/>
                          <w:szCs w:val="36"/>
                          <w:lang w:eastAsia="ja-JP"/>
                        </w:rPr>
                        <w:t xml:space="preserve"> Provision of</w:t>
                      </w:r>
                    </w:ins>
                  </w:p>
                  <w:p w14:paraId="6FC122F9" w14:textId="77777777" w:rsidR="00AB0D66" w:rsidRPr="00FA2FE2" w:rsidRDefault="00AB0D66" w:rsidP="00460028">
                    <w:pPr>
                      <w:autoSpaceDE w:val="0"/>
                      <w:autoSpaceDN w:val="0"/>
                      <w:adjustRightInd w:val="0"/>
                      <w:jc w:val="center"/>
                      <w:rPr>
                        <w:rFonts w:cs="Arial"/>
                        <w:b/>
                        <w:bCs/>
                        <w:color w:val="000000"/>
                        <w:sz w:val="36"/>
                        <w:szCs w:val="36"/>
                      </w:rPr>
                    </w:pPr>
                  </w:p>
                  <w:p w14:paraId="5F679E98" w14:textId="77777777"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14:paraId="253C1C0A" w14:textId="77777777" w:rsidR="00AB0D66" w:rsidRPr="00FA2FE2" w:rsidRDefault="00AB0D66" w:rsidP="00460028">
                    <w:pPr>
                      <w:autoSpaceDE w:val="0"/>
                      <w:autoSpaceDN w:val="0"/>
                      <w:adjustRightInd w:val="0"/>
                      <w:jc w:val="center"/>
                      <w:rPr>
                        <w:rFonts w:cs="Arial"/>
                        <w:b/>
                        <w:bCs/>
                        <w:color w:val="000000"/>
                        <w:sz w:val="36"/>
                        <w:szCs w:val="36"/>
                      </w:rPr>
                    </w:pPr>
                  </w:p>
                  <w:p w14:paraId="0E0C77EA" w14:textId="77777777" w:rsidR="00AB0D66" w:rsidRPr="00FA2FE2" w:rsidRDefault="00AB0D66"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Edition 1</w:t>
                    </w:r>
                    <w:ins w:id="4" w:author="lighthouse" w:date="2012-04-25T21:56:00Z">
                      <w:r w:rsidR="00616588">
                        <w:rPr>
                          <w:rFonts w:cs="Arial" w:hint="eastAsia"/>
                          <w:b/>
                          <w:bCs/>
                          <w:color w:val="000000"/>
                          <w:sz w:val="36"/>
                          <w:szCs w:val="36"/>
                          <w:lang w:eastAsia="ja-JP"/>
                        </w:rPr>
                        <w:t>.?</w:t>
                      </w:r>
                    </w:ins>
                  </w:p>
                  <w:p w14:paraId="0F60FC0A" w14:textId="77777777" w:rsidR="00AB0D66" w:rsidRDefault="00AB0D66" w:rsidP="00460028">
                    <w:pPr>
                      <w:autoSpaceDE w:val="0"/>
                      <w:autoSpaceDN w:val="0"/>
                      <w:adjustRightInd w:val="0"/>
                      <w:jc w:val="center"/>
                      <w:rPr>
                        <w:rFonts w:cs="Arial"/>
                        <w:b/>
                        <w:bCs/>
                        <w:color w:val="000000"/>
                        <w:sz w:val="36"/>
                        <w:szCs w:val="36"/>
                      </w:rPr>
                    </w:pPr>
                  </w:p>
                  <w:p w14:paraId="16B1CFAC" w14:textId="77777777" w:rsidR="00AB0D66" w:rsidRPr="00FA2FE2" w:rsidRDefault="00AB0D66" w:rsidP="00460028">
                    <w:pPr>
                      <w:autoSpaceDE w:val="0"/>
                      <w:autoSpaceDN w:val="0"/>
                      <w:adjustRightInd w:val="0"/>
                      <w:jc w:val="center"/>
                      <w:rPr>
                        <w:rFonts w:cs="Arial"/>
                        <w:b/>
                        <w:bCs/>
                        <w:color w:val="000000"/>
                        <w:sz w:val="36"/>
                        <w:szCs w:val="36"/>
                      </w:rPr>
                    </w:pPr>
                  </w:p>
                  <w:p w14:paraId="3E78AA43" w14:textId="77777777" w:rsidR="00AB0D66" w:rsidRPr="00FA2FE2" w:rsidDel="00616588" w:rsidRDefault="006328BA" w:rsidP="00460028">
                    <w:pPr>
                      <w:autoSpaceDE w:val="0"/>
                      <w:autoSpaceDN w:val="0"/>
                      <w:adjustRightInd w:val="0"/>
                      <w:jc w:val="center"/>
                      <w:rPr>
                        <w:del w:id="5" w:author="lighthouse" w:date="2012-04-25T21:56:00Z"/>
                        <w:rFonts w:cs="Arial"/>
                        <w:b/>
                        <w:bCs/>
                        <w:color w:val="000000"/>
                        <w:sz w:val="36"/>
                        <w:szCs w:val="36"/>
                      </w:rPr>
                    </w:pPr>
                    <w:del w:id="6" w:author="lighthouse" w:date="2012-04-25T21:56:00Z">
                      <w:r w:rsidDel="00616588">
                        <w:rPr>
                          <w:rFonts w:cs="Arial"/>
                          <w:b/>
                          <w:bCs/>
                          <w:color w:val="000000"/>
                          <w:sz w:val="36"/>
                          <w:szCs w:val="36"/>
                        </w:rPr>
                        <w:delText>March</w:delText>
                      </w:r>
                      <w:r w:rsidRPr="00FA2FE2" w:rsidDel="00616588">
                        <w:rPr>
                          <w:rFonts w:cs="Arial"/>
                          <w:b/>
                          <w:bCs/>
                          <w:color w:val="000000"/>
                          <w:sz w:val="36"/>
                          <w:szCs w:val="36"/>
                        </w:rPr>
                        <w:delText xml:space="preserve"> </w:delText>
                      </w:r>
                      <w:r w:rsidR="00AB0D66" w:rsidRPr="00FA2FE2" w:rsidDel="00616588">
                        <w:rPr>
                          <w:rFonts w:cs="Arial"/>
                          <w:b/>
                          <w:bCs/>
                          <w:color w:val="000000"/>
                          <w:sz w:val="36"/>
                          <w:szCs w:val="36"/>
                        </w:rPr>
                        <w:delText>2010</w:delText>
                      </w:r>
                    </w:del>
                  </w:p>
                  <w:p w14:paraId="3628AFB2" w14:textId="77777777"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9"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14:paraId="75AF851A" w14:textId="77777777"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14:paraId="28EB5431" w14:textId="77777777"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14:paraId="7848603E" w14:textId="77777777" w:rsidR="00B45EB1" w:rsidRDefault="00AB0D66" w:rsidP="00460028">
                    <w:pPr>
                      <w:autoSpaceDE w:val="0"/>
                      <w:autoSpaceDN w:val="0"/>
                      <w:adjustRightInd w:val="0"/>
                      <w:jc w:val="center"/>
                      <w:rPr>
                        <w:ins w:id="7" w:author="Mike Hadley" w:date="2011-04-08T17:48:00Z"/>
                        <w:color w:val="000000"/>
                        <w:sz w:val="20"/>
                        <w:szCs w:val="18"/>
                      </w:rPr>
                    </w:pPr>
                    <w:del w:id="8" w:author="Mike Hadley" w:date="2011-04-08T17:47:00Z">
                      <w:r w:rsidRPr="00AA5811" w:rsidDel="00B45EB1">
                        <w:rPr>
                          <w:color w:val="000000"/>
                          <w:sz w:val="20"/>
                          <w:szCs w:val="18"/>
                        </w:rPr>
                        <w:delText xml:space="preserve">20ter </w:delText>
                      </w:r>
                    </w:del>
                    <w:ins w:id="9"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10" w:author="Mike Hadley" w:date="2011-04-08T17:48:00Z">
                      <w:r w:rsidRPr="00AA5811" w:rsidDel="00B45EB1">
                        <w:rPr>
                          <w:color w:val="000000"/>
                          <w:sz w:val="20"/>
                          <w:szCs w:val="18"/>
                        </w:rPr>
                        <w:delText>Schnapper</w:delText>
                      </w:r>
                    </w:del>
                    <w:ins w:id="11" w:author="Mike Hadley" w:date="2011-04-08T17:48:00Z">
                      <w:r w:rsidR="00B45EB1">
                        <w:rPr>
                          <w:color w:val="000000"/>
                          <w:sz w:val="20"/>
                          <w:szCs w:val="18"/>
                        </w:rPr>
                        <w:t xml:space="preserve">des </w:t>
                      </w:r>
                      <w:proofErr w:type="spellStart"/>
                      <w:r w:rsidR="00B45EB1">
                        <w:rPr>
                          <w:color w:val="000000"/>
                          <w:sz w:val="20"/>
                          <w:szCs w:val="18"/>
                        </w:rPr>
                        <w:t>Gaudines</w:t>
                      </w:r>
                    </w:ins>
                    <w:proofErr w:type="spellEnd"/>
                    <w:del w:id="12" w:author="Mike Hadley" w:date="2011-04-08T17:48:00Z">
                      <w:r w:rsidRPr="00AA5811" w:rsidDel="00B45EB1">
                        <w:rPr>
                          <w:color w:val="000000"/>
                          <w:sz w:val="20"/>
                          <w:szCs w:val="18"/>
                        </w:rPr>
                        <w:delText>,</w:delText>
                      </w:r>
                    </w:del>
                  </w:p>
                  <w:p w14:paraId="0BA11A9F" w14:textId="77777777" w:rsidR="00AB0D66" w:rsidRPr="00AA5811" w:rsidDel="00B45EB1" w:rsidRDefault="00AB0D66" w:rsidP="00460028">
                    <w:pPr>
                      <w:autoSpaceDE w:val="0"/>
                      <w:autoSpaceDN w:val="0"/>
                      <w:adjustRightInd w:val="0"/>
                      <w:jc w:val="center"/>
                      <w:rPr>
                        <w:del w:id="13" w:author="Mike Hadley" w:date="2011-04-08T17:48:00Z"/>
                        <w:rFonts w:cs="Arial"/>
                        <w:color w:val="000000"/>
                        <w:sz w:val="20"/>
                        <w:szCs w:val="18"/>
                      </w:rPr>
                    </w:pPr>
                    <w:del w:id="14" w:author="Mike Hadley" w:date="2011-04-08T17:48:00Z">
                      <w:r w:rsidRPr="00AA5811" w:rsidDel="00B45EB1">
                        <w:rPr>
                          <w:color w:val="000000"/>
                          <w:sz w:val="20"/>
                          <w:szCs w:val="18"/>
                        </w:rPr>
                        <w:delText xml:space="preserve"> </w:delText>
                      </w:r>
                    </w:del>
                    <w:r w:rsidRPr="00AA5811">
                      <w:rPr>
                        <w:color w:val="000000"/>
                        <w:sz w:val="20"/>
                        <w:szCs w:val="18"/>
                      </w:rPr>
                      <w:t>78100</w:t>
                    </w:r>
                    <w:ins w:id="15" w:author="Mike Hadley" w:date="2011-04-08T17:48:00Z">
                      <w:r w:rsidR="00B45EB1">
                        <w:rPr>
                          <w:bCs/>
                          <w:color w:val="000000"/>
                          <w:sz w:val="20"/>
                          <w:szCs w:val="18"/>
                        </w:rPr>
                        <w:t xml:space="preserve"> </w:t>
                      </w:r>
                    </w:ins>
                  </w:p>
                  <w:p w14:paraId="3E86EF0C" w14:textId="77777777"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 xml:space="preserve">Saint </w:t>
                    </w:r>
                    <w:proofErr w:type="spellStart"/>
                    <w:r w:rsidRPr="00AA5811">
                      <w:rPr>
                        <w:bCs/>
                        <w:color w:val="000000"/>
                        <w:sz w:val="20"/>
                        <w:szCs w:val="18"/>
                      </w:rPr>
                      <w:t>Germain</w:t>
                    </w:r>
                    <w:proofErr w:type="spellEnd"/>
                    <w:r w:rsidRPr="00AA5811">
                      <w:rPr>
                        <w:bCs/>
                        <w:color w:val="000000"/>
                        <w:sz w:val="20"/>
                        <w:szCs w:val="18"/>
                      </w:rPr>
                      <w:t xml:space="preserve"> en </w:t>
                    </w:r>
                    <w:proofErr w:type="spellStart"/>
                    <w:r w:rsidRPr="00AA5811">
                      <w:rPr>
                        <w:bCs/>
                        <w:color w:val="000000"/>
                        <w:sz w:val="20"/>
                        <w:szCs w:val="18"/>
                      </w:rPr>
                      <w:t>Laye</w:t>
                    </w:r>
                    <w:proofErr w:type="spellEnd"/>
                    <w:r w:rsidRPr="00AA5811">
                      <w:rPr>
                        <w:bCs/>
                        <w:color w:val="000000"/>
                        <w:sz w:val="20"/>
                        <w:szCs w:val="18"/>
                      </w:rPr>
                      <w:t>, France</w:t>
                    </w:r>
                  </w:p>
                  <w:p w14:paraId="598D7C6B" w14:textId="77777777"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14:paraId="23EB05A4" w14:textId="77777777" w:rsidR="00AB0D66" w:rsidRPr="00AA5811" w:rsidRDefault="00AB0D66" w:rsidP="00070873">
                    <w:pPr>
                      <w:autoSpaceDE w:val="0"/>
                      <w:autoSpaceDN w:val="0"/>
                      <w:adjustRightInd w:val="0"/>
                      <w:jc w:val="center"/>
                      <w:rPr>
                        <w:rFonts w:cs="Arial"/>
                        <w:color w:val="000000"/>
                        <w:sz w:val="18"/>
                        <w:szCs w:val="18"/>
                      </w:rPr>
                    </w:pPr>
                    <w:proofErr w:type="gramStart"/>
                    <w:r w:rsidRPr="00AA5811">
                      <w:rPr>
                        <w:rFonts w:cs="Arial"/>
                        <w:color w:val="000000"/>
                        <w:sz w:val="20"/>
                        <w:szCs w:val="18"/>
                      </w:rPr>
                      <w:t>e</w:t>
                    </w:r>
                    <w:proofErr w:type="gramEnd"/>
                    <w:r w:rsidRPr="00AA5811">
                      <w:rPr>
                        <w:rFonts w:cs="Arial"/>
                        <w:color w:val="000000"/>
                        <w:sz w:val="20"/>
                        <w:szCs w:val="18"/>
                      </w:rPr>
                      <w:t xml:space="preserve">-mail:  </w:t>
                    </w:r>
                    <w:hyperlink r:id="rId10" w:history="1">
                      <w:r w:rsidRPr="00AA5811">
                        <w:rPr>
                          <w:rStyle w:val="Hyperlink"/>
                          <w:rFonts w:cs="Arial"/>
                          <w:sz w:val="20"/>
                          <w:szCs w:val="18"/>
                        </w:rPr>
                        <w:t>iala-aism@wanadoo.fr</w:t>
                      </w:r>
                    </w:hyperlink>
                    <w:r w:rsidRPr="00AA5811">
                      <w:rPr>
                        <w:rFonts w:cs="Arial"/>
                        <w:color w:val="000000"/>
                        <w:sz w:val="20"/>
                        <w:szCs w:val="18"/>
                      </w:rPr>
                      <w:t xml:space="preserve">       Internet:  </w:t>
                    </w:r>
                    <w:hyperlink r:id="rId11" w:history="1">
                      <w:r w:rsidRPr="00AA5811">
                        <w:rPr>
                          <w:rStyle w:val="Hyperlink"/>
                          <w:rFonts w:cs="Arial"/>
                          <w:sz w:val="20"/>
                          <w:szCs w:val="18"/>
                        </w:rPr>
                        <w:t>www.iala-aism.org</w:t>
                      </w:r>
                    </w:hyperlink>
                  </w:p>
                </w:txbxContent>
              </v:textbox>
            </v:shape>
          </v:group>
        </w:pict>
      </w:r>
      <w:r w:rsidR="00AB0D66" w:rsidRPr="0048570D">
        <w:br w:type="page"/>
      </w:r>
      <w:r w:rsidR="00AB0D66" w:rsidRPr="0048570D">
        <w:lastRenderedPageBreak/>
        <w:t>Document Revisions</w:t>
      </w:r>
    </w:p>
    <w:p w14:paraId="671897A1" w14:textId="77777777" w:rsidR="00AB0D66" w:rsidRPr="0048570D" w:rsidRDefault="00AB0D66" w:rsidP="00857962">
      <w:pPr>
        <w:pStyle w:val="BodyText"/>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B0D66" w:rsidRPr="0067566F" w14:paraId="6594AB9F" w14:textId="77777777">
        <w:tc>
          <w:tcPr>
            <w:tcW w:w="1908" w:type="dxa"/>
          </w:tcPr>
          <w:p w14:paraId="357DFACB"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Date</w:t>
            </w:r>
          </w:p>
        </w:tc>
        <w:tc>
          <w:tcPr>
            <w:tcW w:w="3360" w:type="dxa"/>
          </w:tcPr>
          <w:p w14:paraId="3D0B0886"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Page / Section Revised</w:t>
            </w:r>
          </w:p>
        </w:tc>
        <w:tc>
          <w:tcPr>
            <w:tcW w:w="4161" w:type="dxa"/>
          </w:tcPr>
          <w:p w14:paraId="6B52E128" w14:textId="77777777" w:rsidR="00AB0D66" w:rsidRPr="005D3B9C" w:rsidRDefault="00AB0D66" w:rsidP="00AF615B">
            <w:pPr>
              <w:pStyle w:val="BodyText"/>
              <w:spacing w:before="120"/>
              <w:jc w:val="center"/>
              <w:rPr>
                <w:rFonts w:eastAsiaTheme="minorEastAsia" w:cs="Arial"/>
                <w:b/>
                <w:bCs/>
              </w:rPr>
            </w:pPr>
            <w:r w:rsidRPr="002125CB">
              <w:rPr>
                <w:rFonts w:eastAsiaTheme="minorEastAsia" w:cs="Arial"/>
                <w:b/>
                <w:bCs/>
              </w:rPr>
              <w:t>Requirement for Revision</w:t>
            </w:r>
          </w:p>
        </w:tc>
      </w:tr>
      <w:tr w:rsidR="00AB0D66" w:rsidRPr="0067566F" w14:paraId="4AB556D9" w14:textId="77777777" w:rsidTr="00985597">
        <w:trPr>
          <w:trHeight w:val="851"/>
        </w:trPr>
        <w:tc>
          <w:tcPr>
            <w:tcW w:w="1908" w:type="dxa"/>
            <w:vAlign w:val="center"/>
          </w:tcPr>
          <w:p w14:paraId="1388E8C7" w14:textId="77777777" w:rsidR="00AB0D66" w:rsidRPr="005D3B9C" w:rsidRDefault="00AB0D66" w:rsidP="00AF615B">
            <w:pPr>
              <w:pStyle w:val="BodyText"/>
              <w:rPr>
                <w:rFonts w:eastAsiaTheme="minorEastAsia"/>
                <w:highlight w:val="yellow"/>
              </w:rPr>
            </w:pPr>
          </w:p>
        </w:tc>
        <w:tc>
          <w:tcPr>
            <w:tcW w:w="3360" w:type="dxa"/>
            <w:vAlign w:val="center"/>
          </w:tcPr>
          <w:p w14:paraId="0656D0FF" w14:textId="77777777" w:rsidR="00AB0D66" w:rsidRPr="005D3B9C" w:rsidRDefault="00AB0D66" w:rsidP="00AF615B">
            <w:pPr>
              <w:pStyle w:val="BodyText"/>
              <w:rPr>
                <w:rFonts w:eastAsiaTheme="minorEastAsia"/>
                <w:highlight w:val="yellow"/>
              </w:rPr>
            </w:pPr>
          </w:p>
        </w:tc>
        <w:tc>
          <w:tcPr>
            <w:tcW w:w="4161" w:type="dxa"/>
            <w:vAlign w:val="center"/>
          </w:tcPr>
          <w:p w14:paraId="4B9C6AAD" w14:textId="77777777" w:rsidR="00AB0D66" w:rsidRPr="005D3B9C" w:rsidRDefault="00AB0D66" w:rsidP="00AF615B">
            <w:pPr>
              <w:pStyle w:val="BodyText"/>
              <w:rPr>
                <w:rFonts w:eastAsiaTheme="minorEastAsia"/>
              </w:rPr>
            </w:pPr>
          </w:p>
        </w:tc>
      </w:tr>
      <w:tr w:rsidR="00AB0D66" w:rsidRPr="0067566F" w14:paraId="61527720" w14:textId="77777777" w:rsidTr="00985597">
        <w:trPr>
          <w:trHeight w:val="851"/>
        </w:trPr>
        <w:tc>
          <w:tcPr>
            <w:tcW w:w="1908" w:type="dxa"/>
            <w:vAlign w:val="center"/>
          </w:tcPr>
          <w:p w14:paraId="29D1A12B" w14:textId="77777777" w:rsidR="00AB0D66" w:rsidRPr="005D3B9C" w:rsidRDefault="00AB0D66" w:rsidP="00AF615B">
            <w:pPr>
              <w:pStyle w:val="BodyText"/>
              <w:rPr>
                <w:rFonts w:eastAsiaTheme="minorEastAsia"/>
              </w:rPr>
            </w:pPr>
          </w:p>
        </w:tc>
        <w:tc>
          <w:tcPr>
            <w:tcW w:w="3360" w:type="dxa"/>
            <w:vAlign w:val="center"/>
          </w:tcPr>
          <w:p w14:paraId="6A20BC65" w14:textId="77777777" w:rsidR="00AB0D66" w:rsidRPr="005D3B9C" w:rsidRDefault="00AB0D66" w:rsidP="00AF615B">
            <w:pPr>
              <w:pStyle w:val="BodyText"/>
              <w:rPr>
                <w:rFonts w:eastAsiaTheme="minorEastAsia"/>
              </w:rPr>
            </w:pPr>
          </w:p>
        </w:tc>
        <w:tc>
          <w:tcPr>
            <w:tcW w:w="4161" w:type="dxa"/>
            <w:vAlign w:val="center"/>
          </w:tcPr>
          <w:p w14:paraId="04E85D5D" w14:textId="77777777" w:rsidR="00AB0D66" w:rsidRPr="005D3B9C" w:rsidRDefault="00AB0D66" w:rsidP="00AF615B">
            <w:pPr>
              <w:pStyle w:val="BodyText"/>
              <w:rPr>
                <w:rFonts w:eastAsiaTheme="minorEastAsia"/>
              </w:rPr>
            </w:pPr>
          </w:p>
        </w:tc>
      </w:tr>
      <w:tr w:rsidR="00AB0D66" w:rsidRPr="0067566F" w14:paraId="7127A2E6" w14:textId="77777777" w:rsidTr="00985597">
        <w:trPr>
          <w:trHeight w:val="851"/>
        </w:trPr>
        <w:tc>
          <w:tcPr>
            <w:tcW w:w="1908" w:type="dxa"/>
            <w:vAlign w:val="center"/>
          </w:tcPr>
          <w:p w14:paraId="33B0E543" w14:textId="77777777" w:rsidR="00AB0D66" w:rsidRPr="005D3B9C" w:rsidRDefault="00AB0D66" w:rsidP="00AF615B">
            <w:pPr>
              <w:pStyle w:val="BodyText"/>
              <w:rPr>
                <w:rFonts w:eastAsiaTheme="minorEastAsia"/>
              </w:rPr>
            </w:pPr>
          </w:p>
        </w:tc>
        <w:tc>
          <w:tcPr>
            <w:tcW w:w="3360" w:type="dxa"/>
            <w:vAlign w:val="center"/>
          </w:tcPr>
          <w:p w14:paraId="2457FEA1" w14:textId="77777777" w:rsidR="00AB0D66" w:rsidRPr="005D3B9C" w:rsidRDefault="00AB0D66" w:rsidP="00AF615B">
            <w:pPr>
              <w:pStyle w:val="BodyText"/>
              <w:rPr>
                <w:rFonts w:eastAsiaTheme="minorEastAsia"/>
              </w:rPr>
            </w:pPr>
          </w:p>
        </w:tc>
        <w:tc>
          <w:tcPr>
            <w:tcW w:w="4161" w:type="dxa"/>
            <w:vAlign w:val="center"/>
          </w:tcPr>
          <w:p w14:paraId="5ED01E4F" w14:textId="77777777" w:rsidR="00AB0D66" w:rsidRPr="005D3B9C" w:rsidRDefault="00AB0D66" w:rsidP="00AF615B">
            <w:pPr>
              <w:pStyle w:val="BodyText"/>
              <w:rPr>
                <w:rFonts w:eastAsiaTheme="minorEastAsia"/>
              </w:rPr>
            </w:pPr>
          </w:p>
        </w:tc>
      </w:tr>
      <w:tr w:rsidR="00AB0D66" w:rsidRPr="0067566F" w14:paraId="2968F54A" w14:textId="77777777" w:rsidTr="00985597">
        <w:trPr>
          <w:trHeight w:val="851"/>
        </w:trPr>
        <w:tc>
          <w:tcPr>
            <w:tcW w:w="1908" w:type="dxa"/>
            <w:vAlign w:val="center"/>
          </w:tcPr>
          <w:p w14:paraId="18A14878" w14:textId="77777777" w:rsidR="00AB0D66" w:rsidRPr="005D3B9C" w:rsidRDefault="00AB0D66" w:rsidP="00AF615B">
            <w:pPr>
              <w:pStyle w:val="BodyText"/>
              <w:rPr>
                <w:rFonts w:eastAsiaTheme="minorEastAsia"/>
              </w:rPr>
            </w:pPr>
          </w:p>
        </w:tc>
        <w:tc>
          <w:tcPr>
            <w:tcW w:w="3360" w:type="dxa"/>
            <w:vAlign w:val="center"/>
          </w:tcPr>
          <w:p w14:paraId="7E65E142" w14:textId="77777777" w:rsidR="00AB0D66" w:rsidRPr="005D3B9C" w:rsidRDefault="00AB0D66" w:rsidP="00AF615B">
            <w:pPr>
              <w:pStyle w:val="BodyText"/>
              <w:rPr>
                <w:rFonts w:eastAsiaTheme="minorEastAsia"/>
              </w:rPr>
            </w:pPr>
          </w:p>
        </w:tc>
        <w:tc>
          <w:tcPr>
            <w:tcW w:w="4161" w:type="dxa"/>
            <w:vAlign w:val="center"/>
          </w:tcPr>
          <w:p w14:paraId="257F8DA0" w14:textId="77777777" w:rsidR="00AB0D66" w:rsidRPr="005D3B9C" w:rsidRDefault="00AB0D66" w:rsidP="00AF615B">
            <w:pPr>
              <w:pStyle w:val="BodyText"/>
              <w:rPr>
                <w:rFonts w:eastAsiaTheme="minorEastAsia"/>
              </w:rPr>
            </w:pPr>
          </w:p>
        </w:tc>
      </w:tr>
      <w:tr w:rsidR="00AB0D66" w:rsidRPr="0067566F" w14:paraId="47256CBF" w14:textId="77777777" w:rsidTr="00985597">
        <w:trPr>
          <w:trHeight w:val="851"/>
        </w:trPr>
        <w:tc>
          <w:tcPr>
            <w:tcW w:w="1908" w:type="dxa"/>
            <w:vAlign w:val="center"/>
          </w:tcPr>
          <w:p w14:paraId="3A96DA45" w14:textId="77777777" w:rsidR="00AB0D66" w:rsidRPr="005D3B9C" w:rsidRDefault="00AB0D66" w:rsidP="00AF615B">
            <w:pPr>
              <w:pStyle w:val="BodyText"/>
              <w:rPr>
                <w:rFonts w:eastAsiaTheme="minorEastAsia"/>
              </w:rPr>
            </w:pPr>
          </w:p>
        </w:tc>
        <w:tc>
          <w:tcPr>
            <w:tcW w:w="3360" w:type="dxa"/>
            <w:vAlign w:val="center"/>
          </w:tcPr>
          <w:p w14:paraId="4840605C" w14:textId="77777777" w:rsidR="00AB0D66" w:rsidRPr="005D3B9C" w:rsidRDefault="00AB0D66" w:rsidP="00AF615B">
            <w:pPr>
              <w:pStyle w:val="BodyText"/>
              <w:rPr>
                <w:rFonts w:eastAsiaTheme="minorEastAsia"/>
              </w:rPr>
            </w:pPr>
          </w:p>
        </w:tc>
        <w:tc>
          <w:tcPr>
            <w:tcW w:w="4161" w:type="dxa"/>
            <w:vAlign w:val="center"/>
          </w:tcPr>
          <w:p w14:paraId="68BD7459" w14:textId="77777777" w:rsidR="00AB0D66" w:rsidRPr="005D3B9C" w:rsidRDefault="00AB0D66" w:rsidP="00AF615B">
            <w:pPr>
              <w:pStyle w:val="BodyText"/>
              <w:rPr>
                <w:rFonts w:eastAsiaTheme="minorEastAsia"/>
              </w:rPr>
            </w:pPr>
          </w:p>
        </w:tc>
      </w:tr>
      <w:tr w:rsidR="00AB0D66" w:rsidRPr="0067566F" w14:paraId="743FC2A7" w14:textId="77777777" w:rsidTr="00985597">
        <w:trPr>
          <w:trHeight w:val="851"/>
        </w:trPr>
        <w:tc>
          <w:tcPr>
            <w:tcW w:w="1908" w:type="dxa"/>
            <w:vAlign w:val="center"/>
          </w:tcPr>
          <w:p w14:paraId="01C9C33E" w14:textId="77777777" w:rsidR="00AB0D66" w:rsidRPr="005D3B9C" w:rsidRDefault="00AB0D66" w:rsidP="00AF615B">
            <w:pPr>
              <w:pStyle w:val="BodyText"/>
              <w:rPr>
                <w:rFonts w:eastAsiaTheme="minorEastAsia"/>
              </w:rPr>
            </w:pPr>
          </w:p>
        </w:tc>
        <w:tc>
          <w:tcPr>
            <w:tcW w:w="3360" w:type="dxa"/>
            <w:vAlign w:val="center"/>
          </w:tcPr>
          <w:p w14:paraId="3453CB8F" w14:textId="77777777" w:rsidR="00AB0D66" w:rsidRPr="005D3B9C" w:rsidRDefault="00AB0D66" w:rsidP="00AF615B">
            <w:pPr>
              <w:pStyle w:val="BodyText"/>
              <w:rPr>
                <w:rFonts w:eastAsiaTheme="minorEastAsia"/>
              </w:rPr>
            </w:pPr>
          </w:p>
        </w:tc>
        <w:tc>
          <w:tcPr>
            <w:tcW w:w="4161" w:type="dxa"/>
            <w:vAlign w:val="center"/>
          </w:tcPr>
          <w:p w14:paraId="0DB502F9" w14:textId="77777777" w:rsidR="00AB0D66" w:rsidRPr="005D3B9C" w:rsidRDefault="00AB0D66" w:rsidP="00AF615B">
            <w:pPr>
              <w:pStyle w:val="BodyText"/>
              <w:rPr>
                <w:rFonts w:eastAsiaTheme="minorEastAsia"/>
              </w:rPr>
            </w:pPr>
          </w:p>
        </w:tc>
      </w:tr>
    </w:tbl>
    <w:p w14:paraId="4D1B6359" w14:textId="77777777" w:rsidR="00AB0D66" w:rsidRPr="0048570D" w:rsidRDefault="00AB0D66" w:rsidP="00DF6EB4">
      <w:pPr>
        <w:pStyle w:val="BlockText"/>
      </w:pPr>
      <w:r w:rsidRPr="0048570D">
        <w:br w:type="page"/>
      </w:r>
      <w:r w:rsidRPr="0048570D">
        <w:lastRenderedPageBreak/>
        <w:t>IALA Recommendation on Virtual Aids to Navigation</w:t>
      </w:r>
    </w:p>
    <w:p w14:paraId="2EBF2FB7" w14:textId="77777777" w:rsidR="00AB0D66" w:rsidRPr="0048570D" w:rsidRDefault="00AB0D66" w:rsidP="003C44EB">
      <w:pPr>
        <w:pStyle w:val="BlockText"/>
      </w:pPr>
      <w:r w:rsidRPr="0048570D">
        <w:t xml:space="preserve">(Recommendation O - </w:t>
      </w:r>
      <w:r w:rsidR="006328BA">
        <w:t>143</w:t>
      </w:r>
      <w:r w:rsidR="006328BA" w:rsidRPr="0048570D">
        <w:t>)</w:t>
      </w:r>
    </w:p>
    <w:p w14:paraId="779645E9" w14:textId="77777777"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14:paraId="5B04F1F4"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roofErr w:type="gramStart"/>
      <w:r w:rsidRPr="0048570D">
        <w:rPr>
          <w:sz w:val="22"/>
          <w:szCs w:val="22"/>
          <w:lang w:val="en-GB"/>
        </w:rPr>
        <w:t>;</w:t>
      </w:r>
      <w:proofErr w:type="gramEnd"/>
    </w:p>
    <w:p w14:paraId="67C316A6"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14:paraId="4248C58E"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14:paraId="7CCFBDF6"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roofErr w:type="gramStart"/>
      <w:r w:rsidRPr="0048570D">
        <w:rPr>
          <w:sz w:val="22"/>
          <w:szCs w:val="22"/>
          <w:lang w:val="en-GB"/>
        </w:rPr>
        <w:t>;</w:t>
      </w:r>
      <w:proofErr w:type="gramEnd"/>
    </w:p>
    <w:p w14:paraId="48B77D5A"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roofErr w:type="gramStart"/>
      <w:r w:rsidRPr="0048570D">
        <w:rPr>
          <w:sz w:val="22"/>
          <w:szCs w:val="22"/>
          <w:lang w:val="en-GB"/>
        </w:rPr>
        <w:t>;</w:t>
      </w:r>
      <w:proofErr w:type="gramEnd"/>
    </w:p>
    <w:p w14:paraId="4250D09E" w14:textId="77777777"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14:paraId="31601EF5" w14:textId="77777777" w:rsidR="00AB0D66" w:rsidRPr="0048570D" w:rsidRDefault="00AB0D66" w:rsidP="00DC27A1">
      <w:pPr>
        <w:pStyle w:val="Default"/>
        <w:numPr>
          <w:ilvl w:val="0"/>
          <w:numId w:val="11"/>
          <w:numberingChange w:id="16" w:author="jac" w:date="2010-03-15T09:50:00Z" w:original=""/>
        </w:numPr>
        <w:spacing w:after="6"/>
        <w:jc w:val="both"/>
        <w:rPr>
          <w:sz w:val="22"/>
          <w:szCs w:val="22"/>
          <w:lang w:val="en-GB"/>
        </w:rPr>
      </w:pPr>
      <w:commentRangeStart w:id="17"/>
      <w:r w:rsidRPr="0048570D">
        <w:rPr>
          <w:sz w:val="22"/>
          <w:szCs w:val="22"/>
          <w:lang w:val="en-GB"/>
        </w:rPr>
        <w:t>Recommendation A-123 on the Provision of Shore Based Automatic Identification Systems (AIS);</w:t>
      </w:r>
    </w:p>
    <w:p w14:paraId="4F906383" w14:textId="77777777" w:rsidR="00AB0D66" w:rsidRPr="0048570D" w:rsidRDefault="00AB0D66" w:rsidP="00DC27A1">
      <w:pPr>
        <w:pStyle w:val="Default"/>
        <w:numPr>
          <w:ilvl w:val="0"/>
          <w:numId w:val="11"/>
          <w:numberingChange w:id="18" w:author="jac" w:date="2010-03-15T09:50:00Z" w:original=""/>
        </w:numPr>
        <w:spacing w:after="6"/>
        <w:jc w:val="both"/>
        <w:rPr>
          <w:sz w:val="22"/>
          <w:szCs w:val="22"/>
          <w:lang w:val="en-GB"/>
        </w:rPr>
      </w:pPr>
      <w:r w:rsidRPr="0048570D">
        <w:rPr>
          <w:sz w:val="22"/>
          <w:szCs w:val="22"/>
          <w:lang w:val="en-GB"/>
        </w:rPr>
        <w:t xml:space="preserve">Recommendation A-124 on </w:t>
      </w:r>
      <w:del w:id="19" w:author="lighthouse" w:date="2012-04-26T17:17:00Z">
        <w:r w:rsidRPr="0048570D" w:rsidDel="00166F8A">
          <w:rPr>
            <w:sz w:val="22"/>
            <w:szCs w:val="22"/>
            <w:lang w:val="en-GB"/>
          </w:rPr>
          <w:delText xml:space="preserve">AIS Shore Stations and Networking Aspects Related to </w:delText>
        </w:r>
      </w:del>
      <w:r w:rsidRPr="0048570D">
        <w:rPr>
          <w:sz w:val="22"/>
          <w:szCs w:val="22"/>
          <w:lang w:val="en-GB"/>
        </w:rPr>
        <w:t>the AIS Service;</w:t>
      </w:r>
    </w:p>
    <w:p w14:paraId="71466F81" w14:textId="77777777" w:rsidR="00AB0D66" w:rsidRPr="0048570D" w:rsidRDefault="00AB0D66" w:rsidP="00DC27A1">
      <w:pPr>
        <w:pStyle w:val="Default"/>
        <w:numPr>
          <w:ilvl w:val="0"/>
          <w:numId w:val="11"/>
          <w:numberingChange w:id="20"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14:paraId="36309CAD" w14:textId="77777777" w:rsidR="00AB0D66" w:rsidRPr="0048570D" w:rsidRDefault="00AB0D66" w:rsidP="00DC27A1">
      <w:pPr>
        <w:pStyle w:val="Default"/>
        <w:numPr>
          <w:ilvl w:val="0"/>
          <w:numId w:val="11"/>
          <w:numberingChange w:id="21"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14:paraId="01F77996" w14:textId="77777777" w:rsidR="00AB0D66" w:rsidRDefault="00AB0D66" w:rsidP="00DC27A1">
      <w:pPr>
        <w:pStyle w:val="Default"/>
        <w:numPr>
          <w:ilvl w:val="0"/>
          <w:numId w:val="11"/>
          <w:numberingChange w:id="22"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14:paraId="0E000FB7" w14:textId="77777777" w:rsidR="00767904" w:rsidRPr="0048570D" w:rsidDel="00767904" w:rsidRDefault="00767904" w:rsidP="00DC27A1">
      <w:pPr>
        <w:pStyle w:val="Default"/>
        <w:numPr>
          <w:ilvl w:val="0"/>
          <w:numId w:val="11"/>
          <w:numberingChange w:id="23" w:author="jac" w:date="2010-03-15T09:50:00Z" w:original=""/>
        </w:numPr>
        <w:jc w:val="both"/>
        <w:rPr>
          <w:del w:id="24" w:author="lighthouse" w:date="2011-10-19T18:20:00Z"/>
          <w:sz w:val="22"/>
          <w:szCs w:val="22"/>
          <w:lang w:val="en-GB"/>
        </w:rPr>
      </w:pPr>
      <w:ins w:id="25" w:author="lighthouse" w:date="2011-10-19T18:19:00Z">
        <w:r>
          <w:rPr>
            <w:rFonts w:hint="eastAsia"/>
            <w:sz w:val="22"/>
            <w:szCs w:val="22"/>
            <w:lang w:val="en-GB" w:eastAsia="ja-JP"/>
          </w:rPr>
          <w:t xml:space="preserve">Guideline </w:t>
        </w:r>
      </w:ins>
      <w:ins w:id="26" w:author="lighthouse" w:date="2011-10-19T18:21:00Z">
        <w:r>
          <w:rPr>
            <w:rFonts w:hint="eastAsia"/>
            <w:sz w:val="22"/>
            <w:szCs w:val="22"/>
            <w:lang w:val="en-GB" w:eastAsia="ja-JP"/>
          </w:rPr>
          <w:t>1081</w:t>
        </w:r>
      </w:ins>
      <w:ins w:id="27" w:author="lighthouse" w:date="2011-10-19T18:19:00Z">
        <w:r>
          <w:rPr>
            <w:rFonts w:hint="eastAsia"/>
            <w:sz w:val="22"/>
            <w:szCs w:val="22"/>
            <w:lang w:val="en-GB" w:eastAsia="ja-JP"/>
          </w:rPr>
          <w:t xml:space="preserve"> on Virtu</w:t>
        </w:r>
      </w:ins>
      <w:ins w:id="28" w:author="lighthouse" w:date="2011-10-19T18:20:00Z">
        <w:r>
          <w:rPr>
            <w:rFonts w:hint="eastAsia"/>
            <w:sz w:val="22"/>
            <w:szCs w:val="22"/>
            <w:lang w:val="en-GB" w:eastAsia="ja-JP"/>
          </w:rPr>
          <w:t>al Aids to Navigation</w:t>
        </w:r>
      </w:ins>
    </w:p>
    <w:commentRangeEnd w:id="17"/>
    <w:p w14:paraId="33679701" w14:textId="77777777" w:rsidR="00467759" w:rsidRDefault="00467759">
      <w:pPr>
        <w:pStyle w:val="Default"/>
        <w:numPr>
          <w:ilvl w:val="0"/>
          <w:numId w:val="11"/>
        </w:numPr>
        <w:jc w:val="both"/>
        <w:rPr>
          <w:color w:val="auto"/>
          <w:sz w:val="22"/>
          <w:szCs w:val="22"/>
          <w:lang w:val="en-GB" w:eastAsia="ja-JP"/>
          <w:rPrChange w:id="29" w:author="lighthouse" w:date="2011-10-19T18:20:00Z">
            <w:rPr>
              <w:color w:val="auto"/>
              <w:sz w:val="22"/>
              <w:szCs w:val="22"/>
              <w:lang w:val="en-GB"/>
            </w:rPr>
          </w:rPrChange>
        </w:rPr>
        <w:pPrChange w:id="30" w:author="lighthouse" w:date="2011-10-19T18:20:00Z">
          <w:pPr>
            <w:pStyle w:val="Default"/>
            <w:jc w:val="both"/>
          </w:pPr>
        </w:pPrChange>
      </w:pPr>
      <w:r w:rsidRPr="00467759">
        <w:rPr>
          <w:rStyle w:val="CommentReference"/>
          <w:color w:val="auto"/>
          <w:sz w:val="22"/>
          <w:szCs w:val="22"/>
          <w:lang w:val="en-GB" w:eastAsia="ja-JP"/>
          <w:rPrChange w:id="31" w:author="lighthouse" w:date="2011-10-19T18:20:00Z">
            <w:rPr>
              <w:rStyle w:val="CommentReference"/>
              <w:color w:val="auto"/>
              <w:lang w:val="en-GB" w:eastAsia="de-DE"/>
            </w:rPr>
          </w:rPrChange>
        </w:rPr>
        <w:commentReference w:id="17"/>
      </w:r>
    </w:p>
    <w:p w14:paraId="2818E2B2" w14:textId="77777777" w:rsidR="004171FB" w:rsidRDefault="004171FB" w:rsidP="00223450">
      <w:pPr>
        <w:pStyle w:val="Default"/>
        <w:spacing w:after="120"/>
        <w:ind w:left="360"/>
        <w:jc w:val="both"/>
        <w:rPr>
          <w:ins w:id="32" w:author="lighthouse" w:date="2012-04-25T23:51:00Z"/>
          <w:b/>
          <w:bCs/>
          <w:color w:val="auto"/>
          <w:sz w:val="22"/>
          <w:szCs w:val="22"/>
          <w:lang w:val="en-GB" w:eastAsia="ja-JP"/>
        </w:rPr>
      </w:pPr>
    </w:p>
    <w:p w14:paraId="5DBD9EA1" w14:textId="77777777" w:rsidR="00AB0D66" w:rsidRPr="0048570D" w:rsidRDefault="00467759" w:rsidP="00223450">
      <w:pPr>
        <w:pStyle w:val="Default"/>
        <w:spacing w:after="120"/>
        <w:ind w:left="360"/>
        <w:jc w:val="both"/>
        <w:rPr>
          <w:color w:val="auto"/>
          <w:sz w:val="22"/>
          <w:szCs w:val="22"/>
          <w:lang w:val="en-GB"/>
        </w:rPr>
      </w:pPr>
      <w:r w:rsidRPr="00467759">
        <w:rPr>
          <w:b/>
          <w:bCs/>
          <w:color w:val="auto"/>
          <w:sz w:val="22"/>
          <w:szCs w:val="22"/>
          <w:lang w:val="en-GB" w:eastAsia="ja-JP"/>
          <w:rPrChange w:id="33" w:author="lighthouse" w:date="2011-10-19T18:20:00Z">
            <w:rPr>
              <w:rFonts w:cs="Times New Roman"/>
              <w:b/>
              <w:bCs/>
              <w:color w:val="auto"/>
              <w:sz w:val="22"/>
              <w:szCs w:val="22"/>
              <w:lang w:val="en-GB"/>
            </w:rPr>
          </w:rPrChange>
        </w:rPr>
        <w:t xml:space="preserve">CONSIDERING </w:t>
      </w:r>
      <w:r w:rsidRPr="00467759">
        <w:rPr>
          <w:color w:val="auto"/>
          <w:sz w:val="22"/>
          <w:szCs w:val="22"/>
          <w:lang w:val="en-GB" w:eastAsia="ja-JP"/>
          <w:rPrChange w:id="34"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ins w:id="35" w:author="lighthouse" w:date="2012-04-26T16:38:00Z">
        <w:r w:rsidR="002E6C0B">
          <w:rPr>
            <w:rFonts w:hint="eastAsia"/>
            <w:color w:val="auto"/>
            <w:sz w:val="22"/>
            <w:szCs w:val="22"/>
            <w:lang w:val="en-GB" w:eastAsia="ja-JP"/>
          </w:rPr>
          <w:t xml:space="preserve">IHO, </w:t>
        </w:r>
      </w:ins>
      <w:r w:rsidR="00AB0D66" w:rsidRPr="0048570D">
        <w:rPr>
          <w:color w:val="auto"/>
          <w:sz w:val="22"/>
          <w:szCs w:val="22"/>
          <w:lang w:val="en-GB"/>
        </w:rPr>
        <w:t>IEC and IALA</w:t>
      </w:r>
      <w:proofErr w:type="gramStart"/>
      <w:r w:rsidR="00AB0D66" w:rsidRPr="0048570D">
        <w:rPr>
          <w:color w:val="auto"/>
          <w:sz w:val="22"/>
          <w:szCs w:val="22"/>
          <w:lang w:val="en-GB"/>
        </w:rPr>
        <w:t>;</w:t>
      </w:r>
      <w:proofErr w:type="gramEnd"/>
    </w:p>
    <w:p w14:paraId="4E7B69C5" w14:textId="77777777"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proofErr w:type="gramStart"/>
      <w:r w:rsidRPr="0048570D">
        <w:rPr>
          <w:sz w:val="22"/>
          <w:szCs w:val="22"/>
          <w:lang w:val="en-GB"/>
        </w:rPr>
        <w:t>that</w:t>
      </w:r>
      <w:proofErr w:type="gramEnd"/>
      <w:r w:rsidRPr="0048570D">
        <w:rPr>
          <w:sz w:val="22"/>
          <w:szCs w:val="22"/>
          <w:lang w:val="en-GB"/>
        </w:rPr>
        <w:t xml:space="preserve"> AIS as an aid to navigation can be implemented in three separate ways – real, synthetic and virtual;</w:t>
      </w:r>
    </w:p>
    <w:p w14:paraId="6F9577E4" w14:textId="77777777" w:rsidR="00AB0D66" w:rsidRPr="0048570D" w:rsidRDefault="00AB0D66" w:rsidP="00223450">
      <w:pPr>
        <w:pStyle w:val="Default"/>
        <w:jc w:val="both"/>
        <w:rPr>
          <w:sz w:val="22"/>
          <w:szCs w:val="22"/>
          <w:lang w:val="en-GB"/>
        </w:rPr>
      </w:pPr>
    </w:p>
    <w:p w14:paraId="5425510D" w14:textId="77777777"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14:paraId="36A336DD" w14:textId="77777777" w:rsidR="00AB0D66" w:rsidRPr="0048570D" w:rsidRDefault="00AB0D66" w:rsidP="00223450">
      <w:pPr>
        <w:pStyle w:val="List1"/>
        <w:numPr>
          <w:numberingChange w:id="36"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14:paraId="2E7C9FA4" w14:textId="77777777" w:rsidR="00AB0D66" w:rsidRDefault="00AB0D66" w:rsidP="00223450">
      <w:pPr>
        <w:pStyle w:val="List1"/>
        <w:numPr>
          <w:numberingChange w:id="37"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14:paraId="7E052ADE" w14:textId="77777777" w:rsidR="00AB0D66" w:rsidRPr="0048570D" w:rsidRDefault="00AB0D66" w:rsidP="00223450">
      <w:pPr>
        <w:pStyle w:val="List1"/>
        <w:numPr>
          <w:numberingChange w:id="38"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14:paraId="274A941D" w14:textId="77777777" w:rsidR="00AB0D66" w:rsidRPr="0048570D" w:rsidRDefault="00AB0D66" w:rsidP="007925D9">
      <w:pPr>
        <w:pStyle w:val="Default"/>
        <w:rPr>
          <w:color w:val="auto"/>
          <w:sz w:val="22"/>
          <w:szCs w:val="22"/>
          <w:lang w:val="en-GB"/>
        </w:rPr>
      </w:pPr>
    </w:p>
    <w:p w14:paraId="7320F3F9" w14:textId="77777777" w:rsidR="00AB0D66" w:rsidRPr="0048570D" w:rsidRDefault="00AB0D66" w:rsidP="00946323">
      <w:pPr>
        <w:pStyle w:val="BlockText"/>
      </w:pPr>
      <w:r w:rsidRPr="0048570D">
        <w:br w:type="page"/>
      </w:r>
      <w:r w:rsidRPr="0048570D">
        <w:lastRenderedPageBreak/>
        <w:t>Table of Contents</w:t>
      </w:r>
    </w:p>
    <w:p w14:paraId="523C96AF" w14:textId="77777777" w:rsidR="00A56939" w:rsidRPr="00FA1A1D" w:rsidRDefault="00467759">
      <w:pPr>
        <w:pStyle w:val="TOC1"/>
        <w:rPr>
          <w:rFonts w:ascii="Calibri" w:hAnsi="Calibri" w:cs="Times New Roman"/>
          <w:b w:val="0"/>
          <w:bCs w:val="0"/>
          <w:caps w:val="0"/>
          <w:noProof/>
          <w:szCs w:val="22"/>
          <w:lang w:eastAsia="en-GB"/>
        </w:rPr>
      </w:pPr>
      <w:r w:rsidRPr="0048570D">
        <w:rPr>
          <w:bCs w:val="0"/>
          <w:caps w:val="0"/>
        </w:rPr>
        <w:fldChar w:fldCharType="begin"/>
      </w:r>
      <w:r w:rsidR="00AB0D66" w:rsidRPr="0048570D">
        <w:rPr>
          <w:bCs w:val="0"/>
          <w:caps w:val="0"/>
        </w:rPr>
        <w:instrText xml:space="preserve"> TOC \o "2-3" \h \z \t "Heading 1,1,Title,1,Appendix,5" </w:instrText>
      </w:r>
      <w:r w:rsidRPr="0048570D">
        <w:rPr>
          <w:bCs w:val="0"/>
          <w:caps w:val="0"/>
        </w:rPr>
        <w:fldChar w:fldCharType="separate"/>
      </w:r>
      <w:hyperlink w:anchor="_Toc257185392" w:history="1">
        <w:r w:rsidR="00A56939" w:rsidRPr="007A1CE5">
          <w:rPr>
            <w:rStyle w:val="Hyperlink"/>
            <w:noProof/>
          </w:rPr>
          <w:t>1</w:t>
        </w:r>
        <w:r w:rsidR="00A56939" w:rsidRPr="00FA1A1D">
          <w:rPr>
            <w:rFonts w:ascii="Calibri" w:hAnsi="Calibri" w:cs="Times New Roman"/>
            <w:b w:val="0"/>
            <w:bCs w:val="0"/>
            <w:caps w:val="0"/>
            <w:noProof/>
            <w:szCs w:val="22"/>
            <w:lang w:eastAsia="en-GB"/>
          </w:rPr>
          <w:tab/>
        </w:r>
        <w:r w:rsidR="00A56939" w:rsidRPr="007A1CE5">
          <w:rPr>
            <w:rStyle w:val="Hyperlink"/>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14:paraId="796DA1E5" w14:textId="77777777" w:rsidR="00A56939" w:rsidRPr="00FA1A1D" w:rsidRDefault="00604C03">
      <w:pPr>
        <w:pStyle w:val="TOC1"/>
        <w:rPr>
          <w:rFonts w:ascii="Calibri" w:hAnsi="Calibri" w:cs="Times New Roman"/>
          <w:b w:val="0"/>
          <w:bCs w:val="0"/>
          <w:caps w:val="0"/>
          <w:noProof/>
          <w:szCs w:val="22"/>
          <w:lang w:eastAsia="en-GB"/>
        </w:rPr>
      </w:pPr>
      <w:hyperlink w:anchor="_Toc257185393" w:history="1">
        <w:r w:rsidR="00A56939" w:rsidRPr="007A1CE5">
          <w:rPr>
            <w:rStyle w:val="Hyperlink"/>
            <w:noProof/>
          </w:rPr>
          <w:t>2</w:t>
        </w:r>
        <w:r w:rsidR="00A56939" w:rsidRPr="00FA1A1D">
          <w:rPr>
            <w:rFonts w:ascii="Calibri" w:hAnsi="Calibri" w:cs="Times New Roman"/>
            <w:b w:val="0"/>
            <w:bCs w:val="0"/>
            <w:caps w:val="0"/>
            <w:noProof/>
            <w:szCs w:val="22"/>
            <w:lang w:eastAsia="en-GB"/>
          </w:rPr>
          <w:tab/>
        </w:r>
        <w:r w:rsidR="00A56939" w:rsidRPr="007A1CE5">
          <w:rPr>
            <w:rStyle w:val="Hyperlink"/>
            <w:noProof/>
          </w:rPr>
          <w:t>Definition</w:t>
        </w:r>
        <w:r w:rsidR="00A56939">
          <w:rPr>
            <w:noProof/>
            <w:webHidden/>
          </w:rPr>
          <w:tab/>
        </w:r>
        <w:r w:rsidR="00467759">
          <w:rPr>
            <w:noProof/>
            <w:webHidden/>
          </w:rPr>
          <w:fldChar w:fldCharType="begin"/>
        </w:r>
        <w:r w:rsidR="00A56939">
          <w:rPr>
            <w:noProof/>
            <w:webHidden/>
          </w:rPr>
          <w:instrText xml:space="preserve"> PAGEREF _Toc257185393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7DE8C4B9" w14:textId="77777777" w:rsidR="00A56939" w:rsidRPr="00FA1A1D" w:rsidRDefault="00604C03">
      <w:pPr>
        <w:pStyle w:val="TOC2"/>
        <w:rPr>
          <w:rFonts w:ascii="Calibri" w:hAnsi="Calibri"/>
          <w:bCs w:val="0"/>
          <w:noProof/>
          <w:szCs w:val="22"/>
          <w:lang w:eastAsia="en-GB"/>
        </w:rPr>
      </w:pPr>
      <w:hyperlink w:anchor="_Toc257185394" w:history="1">
        <w:r w:rsidR="00A56939" w:rsidRPr="007A1CE5">
          <w:rPr>
            <w:rStyle w:val="Hyperlink"/>
            <w:noProof/>
            <w:lang w:eastAsia="de-DE"/>
          </w:rPr>
          <w:t>2.1</w:t>
        </w:r>
        <w:r w:rsidR="00A56939" w:rsidRPr="00FA1A1D">
          <w:rPr>
            <w:rFonts w:ascii="Calibri" w:hAnsi="Calibri"/>
            <w:bCs w:val="0"/>
            <w:noProof/>
            <w:szCs w:val="22"/>
            <w:lang w:eastAsia="en-GB"/>
          </w:rPr>
          <w:tab/>
        </w:r>
        <w:r w:rsidR="00A56939" w:rsidRPr="007A1CE5">
          <w:rPr>
            <w:rStyle w:val="Hyperlink"/>
            <w:noProof/>
            <w:lang w:eastAsia="de-DE"/>
          </w:rPr>
          <w:t>Definition</w:t>
        </w:r>
        <w:r w:rsidR="00A56939">
          <w:rPr>
            <w:noProof/>
            <w:webHidden/>
          </w:rPr>
          <w:tab/>
        </w:r>
        <w:r w:rsidR="00467759">
          <w:rPr>
            <w:noProof/>
            <w:webHidden/>
          </w:rPr>
          <w:fldChar w:fldCharType="begin"/>
        </w:r>
        <w:r w:rsidR="00A56939">
          <w:rPr>
            <w:noProof/>
            <w:webHidden/>
          </w:rPr>
          <w:instrText xml:space="preserve"> PAGEREF _Toc257185394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65CFFB32" w14:textId="77777777" w:rsidR="00A56939" w:rsidRPr="00FA1A1D" w:rsidRDefault="00604C03">
      <w:pPr>
        <w:pStyle w:val="TOC2"/>
        <w:rPr>
          <w:rFonts w:ascii="Calibri" w:hAnsi="Calibri"/>
          <w:bCs w:val="0"/>
          <w:noProof/>
          <w:szCs w:val="22"/>
          <w:lang w:eastAsia="en-GB"/>
        </w:rPr>
      </w:pPr>
      <w:hyperlink w:anchor="_Toc257185395" w:history="1">
        <w:r w:rsidR="00A56939" w:rsidRPr="007A1CE5">
          <w:rPr>
            <w:rStyle w:val="Hyperlink"/>
            <w:noProof/>
            <w:lang w:eastAsia="de-DE"/>
          </w:rPr>
          <w:t>2.2</w:t>
        </w:r>
        <w:r w:rsidR="00A56939" w:rsidRPr="00FA1A1D">
          <w:rPr>
            <w:rFonts w:ascii="Calibri" w:hAnsi="Calibri"/>
            <w:bCs w:val="0"/>
            <w:noProof/>
            <w:szCs w:val="22"/>
            <w:lang w:eastAsia="en-GB"/>
          </w:rPr>
          <w:tab/>
        </w:r>
        <w:r w:rsidR="00A56939" w:rsidRPr="007A1CE5">
          <w:rPr>
            <w:rStyle w:val="Hyperlink"/>
            <w:noProof/>
            <w:lang w:eastAsia="de-DE"/>
          </w:rPr>
          <w:t>Amplification</w:t>
        </w:r>
        <w:r w:rsidR="00A56939">
          <w:rPr>
            <w:noProof/>
            <w:webHidden/>
          </w:rPr>
          <w:tab/>
        </w:r>
        <w:r w:rsidR="00467759">
          <w:rPr>
            <w:noProof/>
            <w:webHidden/>
          </w:rPr>
          <w:fldChar w:fldCharType="begin"/>
        </w:r>
        <w:r w:rsidR="00A56939">
          <w:rPr>
            <w:noProof/>
            <w:webHidden/>
          </w:rPr>
          <w:instrText xml:space="preserve"> PAGEREF _Toc257185395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76E48F18" w14:textId="77777777" w:rsidR="00A56939" w:rsidRPr="00FA1A1D" w:rsidRDefault="00604C03">
      <w:pPr>
        <w:pStyle w:val="TOC1"/>
        <w:rPr>
          <w:rFonts w:ascii="Calibri" w:hAnsi="Calibri" w:cs="Times New Roman"/>
          <w:b w:val="0"/>
          <w:bCs w:val="0"/>
          <w:caps w:val="0"/>
          <w:noProof/>
          <w:szCs w:val="22"/>
          <w:lang w:eastAsia="en-GB"/>
        </w:rPr>
      </w:pPr>
      <w:hyperlink w:anchor="_Toc257185396" w:history="1">
        <w:r w:rsidR="00A56939" w:rsidRPr="007A1CE5">
          <w:rPr>
            <w:rStyle w:val="Hyperlink"/>
            <w:noProof/>
          </w:rPr>
          <w:t>3</w:t>
        </w:r>
        <w:r w:rsidR="00A56939" w:rsidRPr="00FA1A1D">
          <w:rPr>
            <w:rFonts w:ascii="Calibri" w:hAnsi="Calibri" w:cs="Times New Roman"/>
            <w:b w:val="0"/>
            <w:bCs w:val="0"/>
            <w:caps w:val="0"/>
            <w:noProof/>
            <w:szCs w:val="22"/>
            <w:lang w:eastAsia="en-GB"/>
          </w:rPr>
          <w:tab/>
        </w:r>
        <w:r w:rsidR="00A56939" w:rsidRPr="007A1CE5">
          <w:rPr>
            <w:rStyle w:val="Hyperlink"/>
            <w:noProof/>
          </w:rPr>
          <w:t>Background</w:t>
        </w:r>
        <w:r w:rsidR="00A56939">
          <w:rPr>
            <w:noProof/>
            <w:webHidden/>
          </w:rPr>
          <w:tab/>
        </w:r>
        <w:r w:rsidR="00467759">
          <w:rPr>
            <w:noProof/>
            <w:webHidden/>
          </w:rPr>
          <w:fldChar w:fldCharType="begin"/>
        </w:r>
        <w:r w:rsidR="00A56939">
          <w:rPr>
            <w:noProof/>
            <w:webHidden/>
          </w:rPr>
          <w:instrText xml:space="preserve"> PAGEREF _Toc257185396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39527512" w14:textId="77777777" w:rsidR="00A56939" w:rsidRPr="00FA1A1D" w:rsidRDefault="00604C03">
      <w:pPr>
        <w:pStyle w:val="TOC2"/>
        <w:rPr>
          <w:rFonts w:ascii="Calibri" w:hAnsi="Calibri"/>
          <w:bCs w:val="0"/>
          <w:noProof/>
          <w:szCs w:val="22"/>
          <w:lang w:eastAsia="en-GB"/>
        </w:rPr>
      </w:pPr>
      <w:hyperlink w:anchor="_Toc257185397" w:history="1">
        <w:r w:rsidR="00A56939" w:rsidRPr="007A1CE5">
          <w:rPr>
            <w:rStyle w:val="Hyperlink"/>
            <w:rFonts w:cs="Arial"/>
            <w:noProof/>
            <w:lang w:eastAsia="en-AU"/>
          </w:rPr>
          <w:t>3.1</w:t>
        </w:r>
        <w:r w:rsidR="00A56939" w:rsidRPr="00FA1A1D">
          <w:rPr>
            <w:rFonts w:ascii="Calibri" w:hAnsi="Calibri"/>
            <w:bCs w:val="0"/>
            <w:noProof/>
            <w:szCs w:val="22"/>
            <w:lang w:eastAsia="en-GB"/>
          </w:rPr>
          <w:tab/>
        </w:r>
        <w:r w:rsidR="00A56939" w:rsidRPr="007A1CE5">
          <w:rPr>
            <w:rStyle w:val="Hyperlink"/>
            <w:rFonts w:cs="Arial"/>
            <w:noProof/>
            <w:lang w:eastAsia="en-AU"/>
          </w:rPr>
          <w:t>Real and Synthetic AIS AtoNs</w:t>
        </w:r>
        <w:r w:rsidR="00A56939">
          <w:rPr>
            <w:noProof/>
            <w:webHidden/>
          </w:rPr>
          <w:tab/>
        </w:r>
        <w:r w:rsidR="00467759">
          <w:rPr>
            <w:noProof/>
            <w:webHidden/>
          </w:rPr>
          <w:fldChar w:fldCharType="begin"/>
        </w:r>
        <w:r w:rsidR="00A56939">
          <w:rPr>
            <w:noProof/>
            <w:webHidden/>
          </w:rPr>
          <w:instrText xml:space="preserve"> PAGEREF _Toc257185397 \h </w:instrText>
        </w:r>
        <w:r w:rsidR="00467759">
          <w:rPr>
            <w:noProof/>
            <w:webHidden/>
          </w:rPr>
        </w:r>
        <w:r w:rsidR="00467759">
          <w:rPr>
            <w:noProof/>
            <w:webHidden/>
          </w:rPr>
          <w:fldChar w:fldCharType="separate"/>
        </w:r>
        <w:r w:rsidR="00A56939">
          <w:rPr>
            <w:noProof/>
            <w:webHidden/>
          </w:rPr>
          <w:t>5</w:t>
        </w:r>
        <w:r w:rsidR="00467759">
          <w:rPr>
            <w:noProof/>
            <w:webHidden/>
          </w:rPr>
          <w:fldChar w:fldCharType="end"/>
        </w:r>
      </w:hyperlink>
    </w:p>
    <w:p w14:paraId="2B61F601" w14:textId="77777777" w:rsidR="00A56939" w:rsidRPr="00FA1A1D" w:rsidRDefault="00604C03">
      <w:pPr>
        <w:pStyle w:val="TOC2"/>
        <w:rPr>
          <w:rFonts w:ascii="Calibri" w:hAnsi="Calibri"/>
          <w:bCs w:val="0"/>
          <w:noProof/>
          <w:szCs w:val="22"/>
          <w:lang w:eastAsia="en-GB"/>
        </w:rPr>
      </w:pPr>
      <w:hyperlink w:anchor="_Toc257185398" w:history="1">
        <w:r w:rsidR="00A56939" w:rsidRPr="007A1CE5">
          <w:rPr>
            <w:rStyle w:val="Hyperlink"/>
            <w:rFonts w:cs="Arial"/>
            <w:noProof/>
            <w:lang w:eastAsia="en-AU"/>
          </w:rPr>
          <w:t>3.2</w:t>
        </w:r>
        <w:r w:rsidR="00A56939" w:rsidRPr="00FA1A1D">
          <w:rPr>
            <w:rFonts w:ascii="Calibri" w:hAnsi="Calibri"/>
            <w:bCs w:val="0"/>
            <w:noProof/>
            <w:szCs w:val="22"/>
            <w:lang w:eastAsia="en-GB"/>
          </w:rPr>
          <w:tab/>
        </w:r>
        <w:r w:rsidR="00A56939" w:rsidRPr="007A1CE5">
          <w:rPr>
            <w:rStyle w:val="Hyperlink"/>
            <w:rFonts w:cs="Arial"/>
            <w:noProof/>
            <w:lang w:eastAsia="en-AU"/>
          </w:rPr>
          <w:t>Virtual AIS AtoN</w:t>
        </w:r>
        <w:r w:rsidR="00A56939">
          <w:rPr>
            <w:noProof/>
            <w:webHidden/>
          </w:rPr>
          <w:tab/>
        </w:r>
        <w:r w:rsidR="00467759">
          <w:rPr>
            <w:noProof/>
            <w:webHidden/>
          </w:rPr>
          <w:fldChar w:fldCharType="begin"/>
        </w:r>
        <w:r w:rsidR="00A56939">
          <w:rPr>
            <w:noProof/>
            <w:webHidden/>
          </w:rPr>
          <w:instrText xml:space="preserve"> PAGEREF _Toc257185398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68273C42" w14:textId="77777777" w:rsidR="00A56939" w:rsidRPr="00FA1A1D" w:rsidRDefault="00604C03">
      <w:pPr>
        <w:pStyle w:val="TOC1"/>
        <w:rPr>
          <w:rFonts w:ascii="Calibri" w:hAnsi="Calibri" w:cs="Times New Roman"/>
          <w:b w:val="0"/>
          <w:bCs w:val="0"/>
          <w:caps w:val="0"/>
          <w:noProof/>
          <w:szCs w:val="22"/>
          <w:lang w:eastAsia="en-GB"/>
        </w:rPr>
      </w:pPr>
      <w:hyperlink w:anchor="_Toc257185399" w:history="1">
        <w:r w:rsidR="00A56939" w:rsidRPr="007A1CE5">
          <w:rPr>
            <w:rStyle w:val="Hyperlink"/>
            <w:noProof/>
          </w:rPr>
          <w:t>4</w:t>
        </w:r>
        <w:r w:rsidR="00A56939" w:rsidRPr="00FA1A1D">
          <w:rPr>
            <w:rFonts w:ascii="Calibri" w:hAnsi="Calibri" w:cs="Times New Roman"/>
            <w:b w:val="0"/>
            <w:bCs w:val="0"/>
            <w:caps w:val="0"/>
            <w:noProof/>
            <w:szCs w:val="22"/>
            <w:lang w:eastAsia="en-GB"/>
          </w:rPr>
          <w:tab/>
        </w:r>
        <w:r w:rsidR="00A56939" w:rsidRPr="007A1CE5">
          <w:rPr>
            <w:rStyle w:val="Hyperlink"/>
            <w:noProof/>
          </w:rPr>
          <w:t>Purpose</w:t>
        </w:r>
        <w:r w:rsidR="00A56939">
          <w:rPr>
            <w:noProof/>
            <w:webHidden/>
          </w:rPr>
          <w:tab/>
        </w:r>
        <w:r w:rsidR="00467759">
          <w:rPr>
            <w:noProof/>
            <w:webHidden/>
          </w:rPr>
          <w:fldChar w:fldCharType="begin"/>
        </w:r>
        <w:r w:rsidR="00A56939">
          <w:rPr>
            <w:noProof/>
            <w:webHidden/>
          </w:rPr>
          <w:instrText xml:space="preserve"> PAGEREF _Toc257185399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443F9D26" w14:textId="77777777" w:rsidR="00A56939" w:rsidRPr="00FA1A1D" w:rsidRDefault="00604C03">
      <w:pPr>
        <w:pStyle w:val="TOC1"/>
        <w:rPr>
          <w:rFonts w:ascii="Calibri" w:hAnsi="Calibri" w:cs="Times New Roman"/>
          <w:b w:val="0"/>
          <w:bCs w:val="0"/>
          <w:caps w:val="0"/>
          <w:noProof/>
          <w:szCs w:val="22"/>
          <w:lang w:eastAsia="en-GB"/>
        </w:rPr>
      </w:pPr>
      <w:hyperlink w:anchor="_Toc257185400" w:history="1">
        <w:r w:rsidR="00A56939" w:rsidRPr="007A1CE5">
          <w:rPr>
            <w:rStyle w:val="Hyperlink"/>
            <w:noProof/>
          </w:rPr>
          <w:t>5</w:t>
        </w:r>
        <w:r w:rsidR="00A56939" w:rsidRPr="00FA1A1D">
          <w:rPr>
            <w:rFonts w:ascii="Calibri" w:hAnsi="Calibri" w:cs="Times New Roman"/>
            <w:b w:val="0"/>
            <w:bCs w:val="0"/>
            <w:caps w:val="0"/>
            <w:noProof/>
            <w:szCs w:val="22"/>
            <w:lang w:eastAsia="en-GB"/>
          </w:rPr>
          <w:tab/>
        </w:r>
        <w:r w:rsidR="00A56939" w:rsidRPr="007A1CE5">
          <w:rPr>
            <w:rStyle w:val="Hyperlink"/>
            <w:noProof/>
          </w:rPr>
          <w:t>application of virtual aids to navigation</w:t>
        </w:r>
        <w:r w:rsidR="00A56939">
          <w:rPr>
            <w:noProof/>
            <w:webHidden/>
          </w:rPr>
          <w:tab/>
        </w:r>
        <w:r w:rsidR="00467759">
          <w:rPr>
            <w:noProof/>
            <w:webHidden/>
          </w:rPr>
          <w:fldChar w:fldCharType="begin"/>
        </w:r>
        <w:r w:rsidR="00A56939">
          <w:rPr>
            <w:noProof/>
            <w:webHidden/>
          </w:rPr>
          <w:instrText xml:space="preserve"> PAGEREF _Toc257185400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577C873B" w14:textId="77777777" w:rsidR="00A56939" w:rsidRPr="00FA1A1D" w:rsidRDefault="00604C03">
      <w:pPr>
        <w:pStyle w:val="TOC1"/>
        <w:rPr>
          <w:rFonts w:ascii="Calibri" w:hAnsi="Calibri" w:cs="Times New Roman"/>
          <w:b w:val="0"/>
          <w:bCs w:val="0"/>
          <w:caps w:val="0"/>
          <w:noProof/>
          <w:szCs w:val="22"/>
          <w:lang w:eastAsia="en-GB"/>
        </w:rPr>
      </w:pPr>
      <w:hyperlink w:anchor="_Toc257185401" w:history="1">
        <w:r w:rsidR="00A56939" w:rsidRPr="007A1CE5">
          <w:rPr>
            <w:rStyle w:val="Hyperlink"/>
            <w:noProof/>
          </w:rPr>
          <w:t>6</w:t>
        </w:r>
        <w:r w:rsidR="00A56939" w:rsidRPr="00FA1A1D">
          <w:rPr>
            <w:rFonts w:ascii="Calibri" w:hAnsi="Calibri" w:cs="Times New Roman"/>
            <w:b w:val="0"/>
            <w:bCs w:val="0"/>
            <w:caps w:val="0"/>
            <w:noProof/>
            <w:szCs w:val="22"/>
            <w:lang w:eastAsia="en-GB"/>
          </w:rPr>
          <w:tab/>
        </w:r>
        <w:r w:rsidR="00A56939" w:rsidRPr="007A1CE5">
          <w:rPr>
            <w:rStyle w:val="Hyperlink"/>
            <w:noProof/>
          </w:rPr>
          <w:t>Risks, Limitations and Benefits</w:t>
        </w:r>
        <w:r w:rsidR="00A56939">
          <w:rPr>
            <w:noProof/>
            <w:webHidden/>
          </w:rPr>
          <w:tab/>
        </w:r>
        <w:r w:rsidR="00467759">
          <w:rPr>
            <w:noProof/>
            <w:webHidden/>
          </w:rPr>
          <w:fldChar w:fldCharType="begin"/>
        </w:r>
        <w:r w:rsidR="00A56939">
          <w:rPr>
            <w:noProof/>
            <w:webHidden/>
          </w:rPr>
          <w:instrText xml:space="preserve"> PAGEREF _Toc257185401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5F5CC6C3" w14:textId="77777777" w:rsidR="00A56939" w:rsidRPr="00FA1A1D" w:rsidRDefault="00604C03">
      <w:pPr>
        <w:pStyle w:val="TOC2"/>
        <w:rPr>
          <w:rFonts w:ascii="Calibri" w:hAnsi="Calibri"/>
          <w:bCs w:val="0"/>
          <w:noProof/>
          <w:szCs w:val="22"/>
          <w:lang w:eastAsia="en-GB"/>
        </w:rPr>
      </w:pPr>
      <w:hyperlink w:anchor="_Toc257185402" w:history="1">
        <w:r w:rsidR="00A56939" w:rsidRPr="007A1CE5">
          <w:rPr>
            <w:rStyle w:val="Hyperlink"/>
            <w:noProof/>
          </w:rPr>
          <w:t>6.1</w:t>
        </w:r>
        <w:r w:rsidR="00A56939" w:rsidRPr="00FA1A1D">
          <w:rPr>
            <w:rFonts w:ascii="Calibri" w:hAnsi="Calibri"/>
            <w:bCs w:val="0"/>
            <w:noProof/>
            <w:szCs w:val="22"/>
            <w:lang w:eastAsia="en-GB"/>
          </w:rPr>
          <w:tab/>
        </w:r>
        <w:r w:rsidR="00A56939" w:rsidRPr="007A1CE5">
          <w:rPr>
            <w:rStyle w:val="Hyperlink"/>
            <w:noProof/>
          </w:rPr>
          <w:t>Risks</w:t>
        </w:r>
        <w:r w:rsidR="00A56939">
          <w:rPr>
            <w:noProof/>
            <w:webHidden/>
          </w:rPr>
          <w:tab/>
        </w:r>
        <w:r w:rsidR="00467759">
          <w:rPr>
            <w:noProof/>
            <w:webHidden/>
          </w:rPr>
          <w:fldChar w:fldCharType="begin"/>
        </w:r>
        <w:r w:rsidR="00A56939">
          <w:rPr>
            <w:noProof/>
            <w:webHidden/>
          </w:rPr>
          <w:instrText xml:space="preserve"> PAGEREF _Toc257185402 \h </w:instrText>
        </w:r>
        <w:r w:rsidR="00467759">
          <w:rPr>
            <w:noProof/>
            <w:webHidden/>
          </w:rPr>
        </w:r>
        <w:r w:rsidR="00467759">
          <w:rPr>
            <w:noProof/>
            <w:webHidden/>
          </w:rPr>
          <w:fldChar w:fldCharType="separate"/>
        </w:r>
        <w:r w:rsidR="00A56939">
          <w:rPr>
            <w:noProof/>
            <w:webHidden/>
          </w:rPr>
          <w:t>6</w:t>
        </w:r>
        <w:r w:rsidR="00467759">
          <w:rPr>
            <w:noProof/>
            <w:webHidden/>
          </w:rPr>
          <w:fldChar w:fldCharType="end"/>
        </w:r>
      </w:hyperlink>
    </w:p>
    <w:p w14:paraId="05420900" w14:textId="77777777" w:rsidR="00A56939" w:rsidRPr="00FA1A1D" w:rsidRDefault="00604C03">
      <w:pPr>
        <w:pStyle w:val="TOC2"/>
        <w:rPr>
          <w:rFonts w:ascii="Calibri" w:hAnsi="Calibri"/>
          <w:bCs w:val="0"/>
          <w:noProof/>
          <w:szCs w:val="22"/>
          <w:lang w:eastAsia="en-GB"/>
        </w:rPr>
      </w:pPr>
      <w:hyperlink w:anchor="_Toc257185403" w:history="1">
        <w:r w:rsidR="00A56939" w:rsidRPr="007A1CE5">
          <w:rPr>
            <w:rStyle w:val="Hyperlink"/>
            <w:noProof/>
          </w:rPr>
          <w:t>6.2</w:t>
        </w:r>
        <w:r w:rsidR="00A56939" w:rsidRPr="00FA1A1D">
          <w:rPr>
            <w:rFonts w:ascii="Calibri" w:hAnsi="Calibri"/>
            <w:bCs w:val="0"/>
            <w:noProof/>
            <w:szCs w:val="22"/>
            <w:lang w:eastAsia="en-GB"/>
          </w:rPr>
          <w:tab/>
        </w:r>
        <w:r w:rsidR="00A56939" w:rsidRPr="007A1CE5">
          <w:rPr>
            <w:rStyle w:val="Hyperlink"/>
            <w:noProof/>
          </w:rPr>
          <w:t>Limitations</w:t>
        </w:r>
        <w:r w:rsidR="00A56939">
          <w:rPr>
            <w:noProof/>
            <w:webHidden/>
          </w:rPr>
          <w:tab/>
        </w:r>
        <w:r w:rsidR="00467759">
          <w:rPr>
            <w:noProof/>
            <w:webHidden/>
          </w:rPr>
          <w:fldChar w:fldCharType="begin"/>
        </w:r>
        <w:r w:rsidR="00A56939">
          <w:rPr>
            <w:noProof/>
            <w:webHidden/>
          </w:rPr>
          <w:instrText xml:space="preserve"> PAGEREF _Toc257185403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515FF687" w14:textId="77777777" w:rsidR="00A56939" w:rsidRPr="00FA1A1D" w:rsidRDefault="00604C03">
      <w:pPr>
        <w:pStyle w:val="TOC2"/>
        <w:rPr>
          <w:rFonts w:ascii="Calibri" w:hAnsi="Calibri"/>
          <w:bCs w:val="0"/>
          <w:noProof/>
          <w:szCs w:val="22"/>
          <w:lang w:eastAsia="en-GB"/>
        </w:rPr>
      </w:pPr>
      <w:hyperlink w:anchor="_Toc257185404" w:history="1">
        <w:r w:rsidR="00A56939" w:rsidRPr="007A1CE5">
          <w:rPr>
            <w:rStyle w:val="Hyperlink"/>
            <w:noProof/>
          </w:rPr>
          <w:t>6.3</w:t>
        </w:r>
        <w:r w:rsidR="00A56939" w:rsidRPr="00FA1A1D">
          <w:rPr>
            <w:rFonts w:ascii="Calibri" w:hAnsi="Calibri"/>
            <w:bCs w:val="0"/>
            <w:noProof/>
            <w:szCs w:val="22"/>
            <w:lang w:eastAsia="en-GB"/>
          </w:rPr>
          <w:tab/>
        </w:r>
        <w:r w:rsidR="00A56939" w:rsidRPr="007A1CE5">
          <w:rPr>
            <w:rStyle w:val="Hyperlink"/>
            <w:noProof/>
          </w:rPr>
          <w:t>Benefits</w:t>
        </w:r>
        <w:r w:rsidR="00A56939">
          <w:rPr>
            <w:noProof/>
            <w:webHidden/>
          </w:rPr>
          <w:tab/>
        </w:r>
        <w:r w:rsidR="00467759">
          <w:rPr>
            <w:noProof/>
            <w:webHidden/>
          </w:rPr>
          <w:fldChar w:fldCharType="begin"/>
        </w:r>
        <w:r w:rsidR="00A56939">
          <w:rPr>
            <w:noProof/>
            <w:webHidden/>
          </w:rPr>
          <w:instrText xml:space="preserve"> PAGEREF _Toc257185404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6981755A" w14:textId="77777777" w:rsidR="00A56939" w:rsidRPr="00FA1A1D" w:rsidRDefault="00604C03">
      <w:pPr>
        <w:pStyle w:val="TOC1"/>
        <w:rPr>
          <w:rFonts w:ascii="Calibri" w:hAnsi="Calibri" w:cs="Times New Roman"/>
          <w:b w:val="0"/>
          <w:bCs w:val="0"/>
          <w:caps w:val="0"/>
          <w:noProof/>
          <w:szCs w:val="22"/>
          <w:lang w:eastAsia="en-GB"/>
        </w:rPr>
      </w:pPr>
      <w:hyperlink w:anchor="_Toc257185405" w:history="1">
        <w:r w:rsidR="00A56939" w:rsidRPr="007A1CE5">
          <w:rPr>
            <w:rStyle w:val="Hyperlink"/>
            <w:noProof/>
          </w:rPr>
          <w:t>7</w:t>
        </w:r>
        <w:r w:rsidR="00A56939" w:rsidRPr="00FA1A1D">
          <w:rPr>
            <w:rFonts w:ascii="Calibri" w:hAnsi="Calibri" w:cs="Times New Roman"/>
            <w:b w:val="0"/>
            <w:bCs w:val="0"/>
            <w:caps w:val="0"/>
            <w:noProof/>
            <w:szCs w:val="22"/>
            <w:lang w:eastAsia="en-GB"/>
          </w:rPr>
          <w:tab/>
        </w:r>
        <w:r w:rsidR="00A56939" w:rsidRPr="007A1CE5">
          <w:rPr>
            <w:rStyle w:val="Hyperlink"/>
            <w:noProof/>
          </w:rPr>
          <w:t>summary</w:t>
        </w:r>
        <w:r w:rsidR="00A56939">
          <w:rPr>
            <w:noProof/>
            <w:webHidden/>
          </w:rPr>
          <w:tab/>
        </w:r>
        <w:r w:rsidR="00467759">
          <w:rPr>
            <w:noProof/>
            <w:webHidden/>
          </w:rPr>
          <w:fldChar w:fldCharType="begin"/>
        </w:r>
        <w:r w:rsidR="00A56939">
          <w:rPr>
            <w:noProof/>
            <w:webHidden/>
          </w:rPr>
          <w:instrText xml:space="preserve"> PAGEREF _Toc257185405 \h </w:instrText>
        </w:r>
        <w:r w:rsidR="00467759">
          <w:rPr>
            <w:noProof/>
            <w:webHidden/>
          </w:rPr>
        </w:r>
        <w:r w:rsidR="00467759">
          <w:rPr>
            <w:noProof/>
            <w:webHidden/>
          </w:rPr>
          <w:fldChar w:fldCharType="separate"/>
        </w:r>
        <w:r w:rsidR="00A56939">
          <w:rPr>
            <w:noProof/>
            <w:webHidden/>
          </w:rPr>
          <w:t>7</w:t>
        </w:r>
        <w:r w:rsidR="00467759">
          <w:rPr>
            <w:noProof/>
            <w:webHidden/>
          </w:rPr>
          <w:fldChar w:fldCharType="end"/>
        </w:r>
      </w:hyperlink>
    </w:p>
    <w:p w14:paraId="267FF582" w14:textId="77777777" w:rsidR="00AB0D66" w:rsidRPr="0048570D" w:rsidRDefault="00467759" w:rsidP="002D4569">
      <w:pPr>
        <w:pStyle w:val="BodyText"/>
      </w:pPr>
      <w:r w:rsidRPr="0048570D">
        <w:rPr>
          <w:bCs/>
          <w:caps/>
        </w:rPr>
        <w:fldChar w:fldCharType="end"/>
      </w:r>
    </w:p>
    <w:p w14:paraId="15FA40B7" w14:textId="77777777" w:rsidR="00AB0D66" w:rsidRPr="0048570D" w:rsidRDefault="00AB0D66" w:rsidP="00211EEF">
      <w:pPr>
        <w:pStyle w:val="BodyText"/>
        <w:jc w:val="center"/>
        <w:rPr>
          <w:b/>
          <w:sz w:val="32"/>
          <w:szCs w:val="32"/>
        </w:rPr>
      </w:pPr>
      <w:r w:rsidRPr="0048570D">
        <w:br w:type="page"/>
      </w:r>
      <w:r w:rsidRPr="0048570D">
        <w:rPr>
          <w:b/>
          <w:sz w:val="32"/>
          <w:szCs w:val="32"/>
        </w:rPr>
        <w:lastRenderedPageBreak/>
        <w:t>ANNEX</w:t>
      </w:r>
    </w:p>
    <w:p w14:paraId="3C9160B5" w14:textId="77777777" w:rsidR="00AB0D66" w:rsidRPr="0048570D" w:rsidRDefault="00AB0D66" w:rsidP="00985597">
      <w:pPr>
        <w:pStyle w:val="BodyText"/>
        <w:jc w:val="center"/>
        <w:rPr>
          <w:b/>
          <w:sz w:val="32"/>
          <w:szCs w:val="32"/>
        </w:rPr>
      </w:pPr>
      <w:r w:rsidRPr="0048570D">
        <w:rPr>
          <w:b/>
          <w:sz w:val="32"/>
          <w:szCs w:val="32"/>
        </w:rPr>
        <w:t>Virtual Aids to Navigation</w:t>
      </w:r>
    </w:p>
    <w:p w14:paraId="3037CA62" w14:textId="77777777" w:rsidR="00AB0D66" w:rsidRPr="0048570D" w:rsidRDefault="00AB0D66" w:rsidP="00DC27A1">
      <w:pPr>
        <w:pStyle w:val="Heading1"/>
        <w:numPr>
          <w:ilvl w:val="0"/>
          <w:numId w:val="7"/>
        </w:numPr>
      </w:pPr>
      <w:bookmarkStart w:id="39" w:name="_Toc216489705"/>
      <w:bookmarkStart w:id="40" w:name="_Toc257185392"/>
      <w:r w:rsidRPr="0048570D">
        <w:t>Introduction</w:t>
      </w:r>
      <w:bookmarkEnd w:id="39"/>
      <w:bookmarkEnd w:id="40"/>
    </w:p>
    <w:p w14:paraId="675BE824" w14:textId="77777777" w:rsidR="00AB0D66" w:rsidRPr="0048570D" w:rsidRDefault="00AB0D66" w:rsidP="00223450">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4BE5A56A" w14:textId="77777777" w:rsidR="00AB0D66" w:rsidRPr="0048570D" w:rsidRDefault="00AB0D66" w:rsidP="00223450">
      <w:pPr>
        <w:pStyle w:val="BodyText"/>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14:paraId="4407A268" w14:textId="77777777" w:rsidR="00AB0D66" w:rsidRPr="0048570D" w:rsidRDefault="00AB0D66" w:rsidP="00DC27A1">
      <w:pPr>
        <w:pStyle w:val="Heading1"/>
        <w:numPr>
          <w:ilvl w:val="0"/>
          <w:numId w:val="7"/>
        </w:numPr>
      </w:pPr>
      <w:bookmarkStart w:id="41" w:name="_Toc257185393"/>
      <w:r w:rsidRPr="0048570D">
        <w:t>Definition</w:t>
      </w:r>
      <w:bookmarkEnd w:id="41"/>
    </w:p>
    <w:p w14:paraId="73EE53E2" w14:textId="77777777" w:rsidR="00AB0D66" w:rsidRPr="0048570D" w:rsidRDefault="00AB0D66" w:rsidP="00DC27A1">
      <w:pPr>
        <w:pStyle w:val="Heading2"/>
        <w:numPr>
          <w:ilvl w:val="1"/>
          <w:numId w:val="7"/>
        </w:numPr>
        <w:rPr>
          <w:lang w:eastAsia="de-DE"/>
        </w:rPr>
      </w:pPr>
      <w:bookmarkStart w:id="42" w:name="_Toc257185394"/>
      <w:r w:rsidRPr="0048570D">
        <w:rPr>
          <w:lang w:eastAsia="de-DE"/>
        </w:rPr>
        <w:t>Definition</w:t>
      </w:r>
      <w:bookmarkEnd w:id="42"/>
    </w:p>
    <w:p w14:paraId="1914F8B8" w14:textId="77777777" w:rsidR="00AB0D66" w:rsidRPr="0048570D" w:rsidRDefault="00AB0D66" w:rsidP="00223450">
      <w:pPr>
        <w:pStyle w:val="BodyText"/>
        <w:rPr>
          <w:lang w:eastAsia="de-DE"/>
        </w:rPr>
      </w:pPr>
      <w:r w:rsidRPr="0048570D">
        <w:rPr>
          <w:lang w:eastAsia="de-DE"/>
        </w:rPr>
        <w:t xml:space="preserve">A virtual aid to navigation does not physically exist but </w:t>
      </w:r>
      <w:proofErr w:type="gramStart"/>
      <w:r w:rsidRPr="0048570D">
        <w:rPr>
          <w:lang w:eastAsia="de-DE"/>
        </w:rPr>
        <w:t>is a digital information object</w:t>
      </w:r>
      <w:r w:rsidR="008F0A0D">
        <w:rPr>
          <w:rStyle w:val="FootnoteReference"/>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43" w:author="lighthouse" w:date="2011-10-19T19:15:00Z">
        <w:r w:rsidR="00632C5F">
          <w:rPr>
            <w:rFonts w:hint="eastAsia"/>
            <w:lang w:eastAsia="ja-JP"/>
          </w:rPr>
          <w:t xml:space="preserve"> after approval of a </w:t>
        </w:r>
      </w:ins>
      <w:ins w:id="44" w:author="lighthouse" w:date="2011-10-19T19:16:00Z">
        <w:r w:rsidR="00632C5F">
          <w:rPr>
            <w:rFonts w:hint="eastAsia"/>
            <w:lang w:eastAsia="ja-JP"/>
          </w:rPr>
          <w:t xml:space="preserve">national </w:t>
        </w:r>
      </w:ins>
      <w:ins w:id="45" w:author="lighthouse" w:date="2011-10-19T19:15:00Z">
        <w:r w:rsidR="00632C5F">
          <w:rPr>
            <w:rFonts w:hint="eastAsia"/>
            <w:lang w:eastAsia="ja-JP"/>
          </w:rPr>
          <w:t>competent</w:t>
        </w:r>
      </w:ins>
      <w:ins w:id="46" w:author="lighthouse" w:date="2011-10-19T19:16:00Z">
        <w:r w:rsidR="00632C5F">
          <w:rPr>
            <w:rFonts w:hint="eastAsia"/>
            <w:lang w:eastAsia="ja-JP"/>
          </w:rPr>
          <w:t xml:space="preserve"> authority</w:t>
        </w:r>
      </w:ins>
      <w:proofErr w:type="gramEnd"/>
      <w:r w:rsidRPr="0048570D">
        <w:rPr>
          <w:lang w:eastAsia="de-DE"/>
        </w:rPr>
        <w:t>.</w:t>
      </w:r>
    </w:p>
    <w:p w14:paraId="549668CF" w14:textId="77777777" w:rsidR="00AB0D66" w:rsidRPr="0048570D" w:rsidRDefault="00AB0D66" w:rsidP="00DC27A1">
      <w:pPr>
        <w:pStyle w:val="Heading2"/>
        <w:numPr>
          <w:ilvl w:val="1"/>
          <w:numId w:val="7"/>
        </w:numPr>
        <w:rPr>
          <w:lang w:eastAsia="de-DE"/>
        </w:rPr>
      </w:pPr>
      <w:bookmarkStart w:id="47" w:name="_Toc257185395"/>
      <w:r w:rsidRPr="0048570D">
        <w:rPr>
          <w:lang w:eastAsia="de-DE"/>
        </w:rPr>
        <w:t>Amplification</w:t>
      </w:r>
      <w:bookmarkEnd w:id="47"/>
    </w:p>
    <w:p w14:paraId="293FAF5B" w14:textId="77777777" w:rsidR="00AB0D66" w:rsidRPr="0048570D" w:rsidRDefault="00AB0D66" w:rsidP="00223450">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0B370DF4" w14:textId="77777777" w:rsidR="00AB0D66" w:rsidRPr="0048570D" w:rsidRDefault="00AB0D66" w:rsidP="00223450">
      <w:pPr>
        <w:pStyle w:val="BodyText"/>
      </w:pPr>
      <w:r w:rsidRPr="0048570D">
        <w:t>They may be used to represent a line, area, position or other form that may be displayed graphically.</w:t>
      </w:r>
    </w:p>
    <w:p w14:paraId="5A1EFF96" w14:textId="77777777" w:rsidR="00AB0D66" w:rsidRDefault="00AB0D66" w:rsidP="00223450">
      <w:pPr>
        <w:pStyle w:val="BodyText"/>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48" w:author="lighthouse" w:date="2011-10-19T19:30:00Z">
        <w:r w:rsidR="00337586">
          <w:rPr>
            <w:rFonts w:hint="eastAsia"/>
            <w:lang w:eastAsia="ja-JP"/>
          </w:rPr>
          <w:t xml:space="preserve">  </w:t>
        </w:r>
      </w:ins>
      <w:ins w:id="49" w:author="lighthouse" w:date="2012-04-26T16:25:00Z">
        <w:r w:rsidR="00DF7D42">
          <w:rPr>
            <w:rFonts w:hint="eastAsia"/>
            <w:lang w:eastAsia="ja-JP"/>
          </w:rPr>
          <w:t>There are two application</w:t>
        </w:r>
      </w:ins>
      <w:ins w:id="50" w:author="lighthouse" w:date="2012-04-26T16:33:00Z">
        <w:r w:rsidR="002F2862">
          <w:rPr>
            <w:rFonts w:hint="eastAsia"/>
            <w:lang w:eastAsia="ja-JP"/>
          </w:rPr>
          <w:t>s</w:t>
        </w:r>
      </w:ins>
      <w:ins w:id="51" w:author="lighthouse" w:date="2012-04-26T16:25:00Z">
        <w:r w:rsidR="00DF7D42">
          <w:rPr>
            <w:rFonts w:hint="eastAsia"/>
            <w:lang w:eastAsia="ja-JP"/>
          </w:rPr>
          <w:t xml:space="preserve"> of virtual AtoN, temporary and permanently.  </w:t>
        </w:r>
      </w:ins>
      <w:ins w:id="52" w:author="lighthouse" w:date="2011-10-19T19:30:00Z">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ins>
      <w:ins w:id="53" w:author="lighthouse" w:date="2012-04-26T16:33:00Z">
        <w:r w:rsidR="002F2862">
          <w:rPr>
            <w:rFonts w:hint="eastAsia"/>
            <w:lang w:eastAsia="ja-JP"/>
          </w:rPr>
          <w:t xml:space="preserve"> and </w:t>
        </w:r>
      </w:ins>
      <w:ins w:id="54" w:author="lighthouse" w:date="2011-10-19T19:30:00Z">
        <w:r w:rsidR="00337586">
          <w:t xml:space="preserve">be shown on the relevant nautical </w:t>
        </w:r>
      </w:ins>
      <w:ins w:id="55" w:author="lighthouse" w:date="2012-04-26T16:26:00Z">
        <w:r w:rsidR="00DF7D42">
          <w:rPr>
            <w:rFonts w:hint="eastAsia"/>
            <w:lang w:eastAsia="ja-JP"/>
          </w:rPr>
          <w:t xml:space="preserve">paper </w:t>
        </w:r>
      </w:ins>
      <w:ins w:id="56" w:author="lighthouse" w:date="2011-10-19T19:30:00Z">
        <w:r w:rsidR="00337586">
          <w:t>chart</w:t>
        </w:r>
      </w:ins>
      <w:ins w:id="57" w:author="lighthouse" w:date="2012-04-26T16:26:00Z">
        <w:r w:rsidR="00DF7D42">
          <w:rPr>
            <w:rFonts w:hint="eastAsia"/>
            <w:lang w:eastAsia="ja-JP"/>
          </w:rPr>
          <w:t xml:space="preserve">, ENC and other relevant </w:t>
        </w:r>
        <w:r w:rsidR="002F2862">
          <w:rPr>
            <w:rFonts w:hint="eastAsia"/>
            <w:lang w:eastAsia="ja-JP"/>
          </w:rPr>
          <w:t>nautical publications</w:t>
        </w:r>
      </w:ins>
      <w:ins w:id="58" w:author="lighthouse" w:date="2011-10-19T19:30:00Z">
        <w:r w:rsidR="00337586">
          <w:t xml:space="preserve"> in due course</w:t>
        </w:r>
        <w:r w:rsidR="00337586">
          <w:rPr>
            <w:rFonts w:hint="eastAsia"/>
            <w:lang w:eastAsia="ja-JP"/>
          </w:rPr>
          <w:t>.</w:t>
        </w:r>
      </w:ins>
    </w:p>
    <w:p w14:paraId="7240154D" w14:textId="77777777" w:rsidR="00071B70" w:rsidDel="00166F8A" w:rsidRDefault="00071B70" w:rsidP="00223450">
      <w:pPr>
        <w:pStyle w:val="BodyText"/>
        <w:rPr>
          <w:del w:id="59" w:author="lighthouse" w:date="2012-04-26T17:18:00Z"/>
          <w:lang w:eastAsia="ja-JP"/>
        </w:rPr>
      </w:pPr>
      <w:del w:id="60" w:author="lighthouse" w:date="2012-04-26T16:24:00Z">
        <w:r w:rsidDel="00DF7D42">
          <w:rPr>
            <w:rFonts w:hint="eastAsia"/>
            <w:lang w:eastAsia="ja-JP"/>
          </w:rPr>
          <w:delText>There are two application of virtual AtoN, temporary and p</w:delText>
        </w:r>
      </w:del>
      <w:del w:id="61" w:author="lighthouse" w:date="2011-10-19T19:57:00Z">
        <w:r w:rsidDel="00EC30A1">
          <w:rPr>
            <w:rFonts w:hint="eastAsia"/>
            <w:lang w:eastAsia="ja-JP"/>
          </w:rPr>
          <w:delText>a</w:delText>
        </w:r>
      </w:del>
      <w:del w:id="62" w:author="lighthouse" w:date="2012-04-26T16:24:00Z">
        <w:r w:rsidDel="00DF7D42">
          <w:rPr>
            <w:rFonts w:hint="eastAsia"/>
            <w:lang w:eastAsia="ja-JP"/>
          </w:rPr>
          <w:delText>ermanently.</w:delText>
        </w:r>
      </w:del>
    </w:p>
    <w:p w14:paraId="1F7E15D3" w14:textId="77777777" w:rsidR="008843C0" w:rsidRPr="0048570D" w:rsidRDefault="008843C0" w:rsidP="008F0A0D">
      <w:pPr>
        <w:pStyle w:val="BodyText"/>
        <w:rPr>
          <w:lang w:eastAsia="ja-JP"/>
        </w:rPr>
      </w:pPr>
      <w:ins w:id="63" w:author="lighthouse" w:date="2011-10-19T19:06:00Z">
        <w:r>
          <w:rPr>
            <w:rFonts w:hint="eastAsia"/>
            <w:lang w:eastAsia="ja-JP"/>
          </w:rPr>
          <w:t>The information from v</w:t>
        </w:r>
      </w:ins>
      <w:ins w:id="64" w:author="lighthouse" w:date="2011-10-19T19:05:00Z">
        <w:r>
          <w:rPr>
            <w:lang w:eastAsia="ja-JP"/>
          </w:rPr>
          <w:t>irtual</w:t>
        </w:r>
        <w:r>
          <w:rPr>
            <w:rFonts w:hint="eastAsia"/>
            <w:lang w:eastAsia="ja-JP"/>
          </w:rPr>
          <w:t xml:space="preserve"> AtoN should be </w:t>
        </w:r>
      </w:ins>
      <w:proofErr w:type="gramStart"/>
      <w:ins w:id="65" w:author="lighthouse" w:date="2011-10-19T19:06:00Z">
        <w:r>
          <w:rPr>
            <w:rFonts w:hint="eastAsia"/>
            <w:lang w:eastAsia="ja-JP"/>
          </w:rPr>
          <w:t xml:space="preserve">considered </w:t>
        </w:r>
      </w:ins>
      <w:ins w:id="66" w:author="lighthouse" w:date="2011-10-19T19:05:00Z">
        <w:r>
          <w:rPr>
            <w:rFonts w:hint="eastAsia"/>
            <w:lang w:eastAsia="ja-JP"/>
          </w:rPr>
          <w:t xml:space="preserve"> </w:t>
        </w:r>
      </w:ins>
      <w:ins w:id="67" w:author="lighthouse" w:date="2011-10-19T19:33:00Z">
        <w:r w:rsidR="00337586">
          <w:rPr>
            <w:rFonts w:hint="eastAsia"/>
            <w:lang w:eastAsia="ja-JP"/>
          </w:rPr>
          <w:t>as</w:t>
        </w:r>
        <w:proofErr w:type="gramEnd"/>
        <w:r w:rsidR="00337586">
          <w:rPr>
            <w:rFonts w:hint="eastAsia"/>
            <w:lang w:eastAsia="ja-JP"/>
          </w:rPr>
          <w:t xml:space="preserve"> same as real AtoN.</w:t>
        </w:r>
      </w:ins>
    </w:p>
    <w:p w14:paraId="4317F407" w14:textId="77777777" w:rsidR="00AB0D66" w:rsidRPr="0048570D" w:rsidRDefault="00AB0D66" w:rsidP="00DC27A1">
      <w:pPr>
        <w:pStyle w:val="Heading1"/>
        <w:numPr>
          <w:ilvl w:val="0"/>
          <w:numId w:val="7"/>
        </w:numPr>
      </w:pPr>
      <w:bookmarkStart w:id="68" w:name="_Toc216489709"/>
      <w:bookmarkStart w:id="69" w:name="_Toc257185396"/>
      <w:r w:rsidRPr="0048570D">
        <w:t>Background</w:t>
      </w:r>
      <w:bookmarkEnd w:id="68"/>
      <w:bookmarkEnd w:id="69"/>
    </w:p>
    <w:p w14:paraId="08F9891D" w14:textId="77777777" w:rsidR="00AB0D66" w:rsidRPr="0048570D" w:rsidRDefault="00AB0D66" w:rsidP="00223450">
      <w:pPr>
        <w:pStyle w:val="BodyText"/>
        <w:rPr>
          <w:sz w:val="24"/>
          <w:lang w:eastAsia="de-DE"/>
        </w:rPr>
      </w:pPr>
      <w:commentRangeStart w:id="70"/>
      <w:r w:rsidRPr="0048570D">
        <w:rPr>
          <w:sz w:val="24"/>
          <w:lang w:eastAsia="de-DE"/>
        </w:rPr>
        <w:t xml:space="preserve">AIS </w:t>
      </w:r>
      <w:r>
        <w:rPr>
          <w:sz w:val="24"/>
          <w:lang w:eastAsia="de-DE"/>
        </w:rPr>
        <w:t xml:space="preserve">(Automatic Identification System) </w:t>
      </w:r>
      <w:proofErr w:type="gramStart"/>
      <w:r w:rsidRPr="0048570D">
        <w:rPr>
          <w:sz w:val="24"/>
          <w:lang w:eastAsia="de-DE"/>
        </w:rPr>
        <w:t>i</w:t>
      </w:r>
      <w:r w:rsidRPr="0048570D">
        <w:t>s</w:t>
      </w:r>
      <w:proofErr w:type="gramEnd"/>
      <w:r w:rsidRPr="0048570D">
        <w:t xml:space="preserve">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14:paraId="680DC578" w14:textId="77777777" w:rsidR="00AB0D66" w:rsidRDefault="00AB0D66" w:rsidP="00223450">
      <w:pPr>
        <w:pStyle w:val="BodyText"/>
        <w:rPr>
          <w:ins w:id="71" w:author="lighthouse" w:date="2012-11-13T08:29:00Z"/>
          <w:lang w:eastAsia="ja-JP"/>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14:paraId="735D85AD" w14:textId="77777777" w:rsidR="00876CC7" w:rsidRDefault="00876CC7" w:rsidP="00223450">
      <w:pPr>
        <w:pStyle w:val="BodyText"/>
        <w:rPr>
          <w:ins w:id="72" w:author="lighthouse" w:date="2012-11-13T08:29:00Z"/>
          <w:lang w:eastAsia="ja-JP"/>
        </w:rPr>
      </w:pPr>
    </w:p>
    <w:p w14:paraId="65DE2C11" w14:textId="77777777" w:rsidR="00876CC7" w:rsidRDefault="00483E16" w:rsidP="00223450">
      <w:pPr>
        <w:pStyle w:val="BodyText"/>
        <w:rPr>
          <w:ins w:id="73" w:author="lighthouse" w:date="2012-11-13T09:06:00Z"/>
          <w:lang w:eastAsia="ja-JP"/>
        </w:rPr>
      </w:pPr>
      <w:proofErr w:type="spellStart"/>
      <w:ins w:id="74" w:author="lighthouse" w:date="2012-11-13T08:31:00Z">
        <w:r>
          <w:rPr>
            <w:rFonts w:hint="eastAsia"/>
            <w:lang w:eastAsia="ja-JP"/>
          </w:rPr>
          <w:t>However</w:t>
        </w:r>
        <w:proofErr w:type="gramStart"/>
        <w:r>
          <w:rPr>
            <w:rFonts w:hint="eastAsia"/>
            <w:lang w:eastAsia="ja-JP"/>
          </w:rPr>
          <w:t>,</w:t>
        </w:r>
      </w:ins>
      <w:ins w:id="75" w:author="lighthouse" w:date="2012-11-13T10:24:00Z">
        <w:r>
          <w:rPr>
            <w:rFonts w:hint="eastAsia"/>
            <w:lang w:eastAsia="ja-JP"/>
          </w:rPr>
          <w:t>the</w:t>
        </w:r>
      </w:ins>
      <w:proofErr w:type="spellEnd"/>
      <w:proofErr w:type="gramEnd"/>
      <w:ins w:id="76" w:author="lighthouse" w:date="2012-11-13T08:31:00Z">
        <w:r w:rsidR="00AD04F1">
          <w:rPr>
            <w:rFonts w:hint="eastAsia"/>
            <w:lang w:eastAsia="ja-JP"/>
          </w:rPr>
          <w:t xml:space="preserve"> discussion of </w:t>
        </w:r>
      </w:ins>
      <w:ins w:id="77" w:author="lighthouse" w:date="2012-11-13T10:24:00Z">
        <w:r>
          <w:rPr>
            <w:rFonts w:hint="eastAsia"/>
            <w:lang w:eastAsia="ja-JP"/>
          </w:rPr>
          <w:t>the 58</w:t>
        </w:r>
        <w:r w:rsidR="00467759" w:rsidRPr="00467759">
          <w:rPr>
            <w:vertAlign w:val="superscript"/>
            <w:lang w:eastAsia="ja-JP"/>
            <w:rPrChange w:id="78" w:author="lighthouse" w:date="2012-11-13T10:24:00Z">
              <w:rPr>
                <w:sz w:val="16"/>
                <w:szCs w:val="16"/>
                <w:lang w:eastAsia="ja-JP"/>
              </w:rPr>
            </w:rPrChange>
          </w:rPr>
          <w:t>th</w:t>
        </w:r>
        <w:r>
          <w:rPr>
            <w:rFonts w:hint="eastAsia"/>
            <w:lang w:eastAsia="ja-JP"/>
          </w:rPr>
          <w:t xml:space="preserve"> session of </w:t>
        </w:r>
      </w:ins>
      <w:ins w:id="79" w:author="lighthouse" w:date="2012-11-13T08:31:00Z">
        <w:r w:rsidR="00AD04F1">
          <w:rPr>
            <w:rFonts w:hint="eastAsia"/>
            <w:lang w:eastAsia="ja-JP"/>
          </w:rPr>
          <w:t xml:space="preserve">IMO NAV Sub-Committee </w:t>
        </w:r>
      </w:ins>
      <w:ins w:id="80" w:author="lighthouse" w:date="2012-11-13T10:25:00Z">
        <w:r>
          <w:rPr>
            <w:rFonts w:hint="eastAsia"/>
            <w:lang w:eastAsia="ja-JP"/>
          </w:rPr>
          <w:t xml:space="preserve">(2012) </w:t>
        </w:r>
      </w:ins>
      <w:ins w:id="81" w:author="lighthouse" w:date="2012-11-13T08:31:00Z">
        <w:r w:rsidR="00AD04F1">
          <w:rPr>
            <w:rFonts w:hint="eastAsia"/>
            <w:lang w:eastAsia="ja-JP"/>
          </w:rPr>
          <w:t xml:space="preserve">decided that the </w:t>
        </w:r>
        <w:r w:rsidR="00AD04F1">
          <w:rPr>
            <w:lang w:eastAsia="ja-JP"/>
          </w:rPr>
          <w:t>definition</w:t>
        </w:r>
        <w:r w:rsidR="00AD04F1">
          <w:rPr>
            <w:rFonts w:hint="eastAsia"/>
            <w:lang w:eastAsia="ja-JP"/>
          </w:rPr>
          <w:t xml:space="preserve"> of AIS-AtoN </w:t>
        </w:r>
      </w:ins>
      <w:ins w:id="82" w:author="lighthouse" w:date="2012-11-13T08:59:00Z">
        <w:r w:rsidR="00080C42">
          <w:rPr>
            <w:rFonts w:hint="eastAsia"/>
            <w:lang w:eastAsia="ja-JP"/>
          </w:rPr>
          <w:t>classified only physical AIS-AtoN and virtual AIS-AtoN because from the mariner</w:t>
        </w:r>
      </w:ins>
      <w:ins w:id="83" w:author="lighthouse" w:date="2012-11-13T09:00:00Z">
        <w:r w:rsidR="00080C42">
          <w:rPr>
            <w:lang w:eastAsia="ja-JP"/>
          </w:rPr>
          <w:t>’</w:t>
        </w:r>
        <w:r w:rsidR="00080C42">
          <w:rPr>
            <w:rFonts w:hint="eastAsia"/>
            <w:lang w:eastAsia="ja-JP"/>
          </w:rPr>
          <w:t xml:space="preserve">s view point, there is no </w:t>
        </w:r>
      </w:ins>
      <w:ins w:id="84" w:author="lighthouse" w:date="2012-11-13T09:04:00Z">
        <w:r w:rsidR="00080C42">
          <w:rPr>
            <w:lang w:eastAsia="ja-JP"/>
          </w:rPr>
          <w:t>difference</w:t>
        </w:r>
      </w:ins>
      <w:ins w:id="85" w:author="lighthouse" w:date="2012-11-13T09:00:00Z">
        <w:r w:rsidR="00080C42">
          <w:rPr>
            <w:rFonts w:hint="eastAsia"/>
            <w:lang w:eastAsia="ja-JP"/>
          </w:rPr>
          <w:t xml:space="preserve"> between real AIS-AtoN and synthetic AIS-AtoN, both are associated with a physical AtoN on the sea. </w:t>
        </w:r>
      </w:ins>
      <w:ins w:id="86" w:author="lighthouse" w:date="2012-11-13T09:02:00Z">
        <w:r w:rsidR="00080C42">
          <w:rPr>
            <w:rFonts w:hint="eastAsia"/>
            <w:lang w:eastAsia="ja-JP"/>
          </w:rPr>
          <w:t xml:space="preserve"> This recommendation is for the use of AtoN service provider</w:t>
        </w:r>
      </w:ins>
      <w:ins w:id="87" w:author="lighthouse" w:date="2012-11-13T09:03:00Z">
        <w:r w:rsidR="00080C42">
          <w:rPr>
            <w:rFonts w:hint="eastAsia"/>
            <w:lang w:eastAsia="ja-JP"/>
          </w:rPr>
          <w:t>s</w:t>
        </w:r>
      </w:ins>
      <w:ins w:id="88" w:author="lighthouse" w:date="2012-11-13T09:02:00Z">
        <w:r w:rsidR="00080C42">
          <w:rPr>
            <w:rFonts w:hint="eastAsia"/>
            <w:lang w:eastAsia="ja-JP"/>
          </w:rPr>
          <w:t xml:space="preserve"> or authorities</w:t>
        </w:r>
      </w:ins>
      <w:ins w:id="89" w:author="lighthouse" w:date="2012-11-13T09:03:00Z">
        <w:r w:rsidR="00080C42">
          <w:rPr>
            <w:rFonts w:hint="eastAsia"/>
            <w:lang w:eastAsia="ja-JP"/>
          </w:rPr>
          <w:t xml:space="preserve"> and </w:t>
        </w:r>
      </w:ins>
      <w:ins w:id="90" w:author="lighthouse" w:date="2012-11-13T09:05:00Z">
        <w:r w:rsidR="00080C42">
          <w:rPr>
            <w:rFonts w:hint="eastAsia"/>
            <w:lang w:eastAsia="ja-JP"/>
          </w:rPr>
          <w:t>the authorities should</w:t>
        </w:r>
      </w:ins>
      <w:ins w:id="91" w:author="lighthouse" w:date="2012-11-13T09:03:00Z">
        <w:r w:rsidR="00080C42">
          <w:rPr>
            <w:rFonts w:hint="eastAsia"/>
            <w:lang w:eastAsia="ja-JP"/>
          </w:rPr>
          <w:t xml:space="preserve"> know the </w:t>
        </w:r>
      </w:ins>
      <w:ins w:id="92" w:author="lighthouse" w:date="2012-11-13T09:04:00Z">
        <w:r w:rsidR="00080C42">
          <w:rPr>
            <w:lang w:eastAsia="ja-JP"/>
          </w:rPr>
          <w:t>difference</w:t>
        </w:r>
      </w:ins>
      <w:ins w:id="93" w:author="lighthouse" w:date="2012-11-13T09:03:00Z">
        <w:r w:rsidR="00080C42">
          <w:rPr>
            <w:rFonts w:hint="eastAsia"/>
            <w:lang w:eastAsia="ja-JP"/>
          </w:rPr>
          <w:t xml:space="preserve"> of real AIS-AtoN and synthetic AIS-AtoN</w:t>
        </w:r>
      </w:ins>
      <w:ins w:id="94" w:author="lighthouse" w:date="2012-11-13T09:05:00Z">
        <w:r w:rsidR="00080C42">
          <w:rPr>
            <w:rFonts w:hint="eastAsia"/>
            <w:lang w:eastAsia="ja-JP"/>
          </w:rPr>
          <w:t xml:space="preserve"> and therefore this </w:t>
        </w:r>
        <w:proofErr w:type="spellStart"/>
        <w:r w:rsidR="00080C42">
          <w:rPr>
            <w:rFonts w:hint="eastAsia"/>
            <w:lang w:eastAsia="ja-JP"/>
          </w:rPr>
          <w:t>Recommnedation</w:t>
        </w:r>
        <w:proofErr w:type="spellEnd"/>
        <w:r w:rsidR="00080C42">
          <w:rPr>
            <w:rFonts w:hint="eastAsia"/>
            <w:lang w:eastAsia="ja-JP"/>
          </w:rPr>
          <w:t xml:space="preserve"> and </w:t>
        </w:r>
      </w:ins>
      <w:ins w:id="95" w:author="lighthouse" w:date="2012-11-13T09:06:00Z">
        <w:r w:rsidR="00080C42">
          <w:rPr>
            <w:lang w:eastAsia="ja-JP"/>
          </w:rPr>
          <w:t>associated</w:t>
        </w:r>
      </w:ins>
      <w:ins w:id="96" w:author="lighthouse" w:date="2012-11-13T09:05:00Z">
        <w:r w:rsidR="00080C42">
          <w:rPr>
            <w:rFonts w:hint="eastAsia"/>
            <w:lang w:eastAsia="ja-JP"/>
          </w:rPr>
          <w:t xml:space="preserve"> </w:t>
        </w:r>
      </w:ins>
      <w:ins w:id="97" w:author="lighthouse" w:date="2012-11-13T09:06:00Z">
        <w:r w:rsidR="00080C42">
          <w:rPr>
            <w:rFonts w:hint="eastAsia"/>
            <w:lang w:eastAsia="ja-JP"/>
          </w:rPr>
          <w:t>Guideline retains the use of three types of AIS-AtoN, real, synthetic and virtual.</w:t>
        </w:r>
      </w:ins>
    </w:p>
    <w:p w14:paraId="174D6983" w14:textId="77777777" w:rsidR="00080C42" w:rsidRPr="00876CC7" w:rsidRDefault="00080C42" w:rsidP="00223450">
      <w:pPr>
        <w:pStyle w:val="BodyText"/>
        <w:rPr>
          <w:lang w:eastAsia="ja-JP"/>
        </w:rPr>
      </w:pPr>
    </w:p>
    <w:p w14:paraId="0FD57832" w14:textId="77777777" w:rsidR="00AB0D66" w:rsidRPr="0048570D" w:rsidRDefault="0005699A" w:rsidP="00DC27A1">
      <w:pPr>
        <w:pStyle w:val="Heading2"/>
        <w:numPr>
          <w:ilvl w:val="1"/>
          <w:numId w:val="7"/>
        </w:numPr>
        <w:rPr>
          <w:rFonts w:cs="Arial"/>
          <w:color w:val="000000"/>
          <w:szCs w:val="22"/>
          <w:lang w:eastAsia="en-AU"/>
        </w:rPr>
      </w:pPr>
      <w:bookmarkStart w:id="98" w:name="_Toc257185397"/>
      <w:commentRangeEnd w:id="70"/>
      <w:r>
        <w:rPr>
          <w:rStyle w:val="CommentReference"/>
          <w:b w:val="0"/>
          <w:lang w:eastAsia="de-DE"/>
        </w:rPr>
        <w:lastRenderedPageBreak/>
        <w:commentReference w:id="70"/>
      </w:r>
      <w:r w:rsidR="00AB0D66" w:rsidRPr="0048570D">
        <w:rPr>
          <w:rFonts w:cs="Arial"/>
          <w:color w:val="000000"/>
          <w:szCs w:val="22"/>
          <w:lang w:eastAsia="en-AU"/>
        </w:rPr>
        <w:t xml:space="preserve">Real and Synthetic AIS </w:t>
      </w:r>
      <w:proofErr w:type="spellStart"/>
      <w:r w:rsidR="00AB0D66" w:rsidRPr="0048570D">
        <w:rPr>
          <w:rFonts w:cs="Arial"/>
          <w:color w:val="000000"/>
          <w:szCs w:val="22"/>
          <w:lang w:eastAsia="en-AU"/>
        </w:rPr>
        <w:t>AtoNs</w:t>
      </w:r>
      <w:bookmarkEnd w:id="98"/>
      <w:proofErr w:type="spellEnd"/>
    </w:p>
    <w:p w14:paraId="0B70D316" w14:textId="77777777" w:rsidR="00AB0D66" w:rsidRPr="004171FB" w:rsidRDefault="00AB0D66" w:rsidP="00223450">
      <w:pPr>
        <w:pStyle w:val="BodyText"/>
        <w:rPr>
          <w:rFonts w:eastAsiaTheme="minorEastAsia"/>
          <w:lang w:eastAsia="ja-JP"/>
          <w:rPrChange w:id="99" w:author="lighthouse" w:date="2012-04-25T23:56:00Z">
            <w:rPr>
              <w:lang w:eastAsia="ja-JP"/>
            </w:rPr>
          </w:rPrChange>
        </w:rPr>
      </w:pPr>
      <w:r w:rsidRPr="0048570D">
        <w:rPr>
          <w:lang w:eastAsia="en-AU"/>
        </w:rPr>
        <w:t>A ‘Real’ AIS AtoN Station is a physical aid to navigation fitted with an AIS device.</w:t>
      </w:r>
      <w:ins w:id="100" w:author="lighthouse" w:date="2012-04-25T23:53:00Z">
        <w:r w:rsidR="004171FB">
          <w:rPr>
            <w:rFonts w:hint="eastAsia"/>
            <w:lang w:eastAsia="ja-JP"/>
          </w:rPr>
          <w:t xml:space="preserve"> </w:t>
        </w:r>
      </w:ins>
      <w:ins w:id="101" w:author="lighthouse" w:date="2012-04-25T23:56:00Z">
        <w:r w:rsidR="004171FB">
          <w:rPr>
            <w:rFonts w:hint="eastAsia"/>
            <w:lang w:eastAsia="ja-JP"/>
          </w:rPr>
          <w:t xml:space="preserve"> </w:t>
        </w:r>
      </w:ins>
      <w:ins w:id="102" w:author="lighthouse" w:date="2012-04-26T16:01:00Z">
        <w:r w:rsidR="00E51190">
          <w:rPr>
            <w:rFonts w:hint="eastAsia"/>
            <w:lang w:eastAsia="ja-JP"/>
          </w:rPr>
          <w:t xml:space="preserve">When it is not appropriate to fit AIS on an AtoN, the </w:t>
        </w:r>
      </w:ins>
      <w:ins w:id="103" w:author="lighthouse" w:date="2012-04-26T16:02:00Z">
        <w:r w:rsidR="00E51190">
          <w:rPr>
            <w:lang w:eastAsia="ja-JP"/>
          </w:rPr>
          <w:t>‘</w:t>
        </w:r>
        <w:r w:rsidR="00E51190">
          <w:rPr>
            <w:rFonts w:hint="eastAsia"/>
            <w:lang w:eastAsia="ja-JP"/>
          </w:rPr>
          <w:t>Synthetic</w:t>
        </w:r>
        <w:r w:rsidR="00E51190">
          <w:rPr>
            <w:lang w:eastAsia="ja-JP"/>
          </w:rPr>
          <w:t>’</w:t>
        </w:r>
        <w:r w:rsidR="00E51190">
          <w:rPr>
            <w:rFonts w:hint="eastAsia"/>
            <w:lang w:eastAsia="ja-JP"/>
          </w:rPr>
          <w:t xml:space="preserve"> approach may be taken.  </w:t>
        </w:r>
      </w:ins>
      <w:ins w:id="104" w:author="lighthouse" w:date="2012-04-25T23:55:00Z">
        <w:r w:rsidR="004171FB" w:rsidRPr="00640638">
          <w:rPr>
            <w:rFonts w:eastAsia="Times New Roman"/>
          </w:rPr>
          <w:t xml:space="preserve">A Synthetic AIS-AtoN is where </w:t>
        </w:r>
      </w:ins>
      <w:ins w:id="105" w:author="lighthouse" w:date="2012-04-26T16:02:00Z">
        <w:r w:rsidR="00E51190">
          <w:rPr>
            <w:rFonts w:eastAsiaTheme="minorEastAsia" w:hint="eastAsia"/>
            <w:lang w:eastAsia="ja-JP"/>
          </w:rPr>
          <w:t xml:space="preserve">the </w:t>
        </w:r>
      </w:ins>
      <w:ins w:id="106" w:author="lighthouse" w:date="2012-04-25T23:56:00Z">
        <w:r w:rsidR="004171FB">
          <w:rPr>
            <w:rFonts w:eastAsiaTheme="minorEastAsia" w:hint="eastAsia"/>
            <w:lang w:eastAsia="ja-JP"/>
          </w:rPr>
          <w:t>AtoN information</w:t>
        </w:r>
      </w:ins>
      <w:ins w:id="107" w:author="lighthouse" w:date="2012-04-25T23:55:00Z">
        <w:r w:rsidR="004171FB" w:rsidRPr="00640638">
          <w:rPr>
            <w:rFonts w:eastAsia="Times New Roman"/>
          </w:rPr>
          <w:t xml:space="preserve"> is transmitted from an AIS station located remotely from the AtoN</w:t>
        </w:r>
      </w:ins>
      <w:ins w:id="108" w:author="lighthouse" w:date="2012-04-25T23:56:00Z">
        <w:r w:rsidR="004171FB">
          <w:rPr>
            <w:rFonts w:eastAsiaTheme="minorEastAsia" w:hint="eastAsia"/>
            <w:lang w:eastAsia="ja-JP"/>
          </w:rPr>
          <w:t>.</w:t>
        </w:r>
      </w:ins>
    </w:p>
    <w:p w14:paraId="025E99F6" w14:textId="77777777" w:rsidR="00AB0D66" w:rsidRPr="0048570D" w:rsidDel="004171FB" w:rsidRDefault="00AB0D66" w:rsidP="00223450">
      <w:pPr>
        <w:pStyle w:val="BodyText"/>
        <w:rPr>
          <w:del w:id="109" w:author="lighthouse" w:date="2012-04-25T23:57:00Z"/>
          <w:lang w:eastAsia="en-AU"/>
        </w:rPr>
      </w:pPr>
      <w:del w:id="110" w:author="lighthouse" w:date="2012-04-25T23:57:00Z">
        <w:r w:rsidRPr="0048570D" w:rsidDel="004171FB">
          <w:rPr>
            <w:lang w:eastAsia="en-AU"/>
          </w:rPr>
          <w:delText xml:space="preserve">For practical or economic reasons it may not be appropriate to fit an AIS to an AtoN. </w:delText>
        </w:r>
        <w:r w:rsidDel="004171FB">
          <w:rPr>
            <w:lang w:eastAsia="en-AU"/>
          </w:rPr>
          <w:delText xml:space="preserve"> </w:delText>
        </w:r>
        <w:r w:rsidRPr="0048570D" w:rsidDel="004171FB">
          <w:rPr>
            <w:lang w:eastAsia="en-AU"/>
          </w:rPr>
          <w:delText xml:space="preserve">In this case, the ‘Synthetic’ AIS approach may be taken. </w:delText>
        </w:r>
        <w:r w:rsidDel="004171FB">
          <w:rPr>
            <w:lang w:eastAsia="en-AU"/>
          </w:rPr>
          <w:delText xml:space="preserve"> </w:delText>
        </w:r>
        <w:r w:rsidRPr="0048570D" w:rsidDel="004171FB">
          <w:rPr>
            <w:lang w:eastAsia="en-AU"/>
          </w:rPr>
          <w:delText>There are two types of synthetic AIS AtoN, ‘Monitored’ and ‘Predicted’.</w:delText>
        </w:r>
      </w:del>
    </w:p>
    <w:p w14:paraId="024510DE" w14:textId="77777777" w:rsidR="00AB0D66" w:rsidRPr="0048570D" w:rsidDel="004171FB" w:rsidRDefault="00AB0D66" w:rsidP="0048570D">
      <w:pPr>
        <w:pStyle w:val="Bullet1"/>
        <w:numPr>
          <w:numberingChange w:id="111" w:author="jac" w:date="2010-03-15T09:50:00Z" w:original=""/>
        </w:numPr>
        <w:rPr>
          <w:del w:id="112" w:author="lighthouse" w:date="2012-04-25T23:57:00Z"/>
          <w:color w:val="000000"/>
          <w:lang w:val="en-GB"/>
        </w:rPr>
      </w:pPr>
      <w:del w:id="113" w:author="lighthouse" w:date="2012-04-25T23:57:00Z">
        <w:r w:rsidRPr="0048570D" w:rsidDel="004171FB">
          <w:rPr>
            <w:lang w:val="en-GB"/>
          </w:rPr>
          <w:delText>A ‘Monitored Synthetic AIS AtoN’ is transmitted from an AIS Station that is located remotely.  The AtoN physically exists and there is a communication link between the AIS Station and the AtoN.  The communication between the AtoN and AIS shall confirm the location and status of the AtoN.</w:delText>
        </w:r>
      </w:del>
    </w:p>
    <w:p w14:paraId="2EA4C55B" w14:textId="77777777" w:rsidR="00AB0D66" w:rsidRPr="0048570D" w:rsidDel="004171FB" w:rsidRDefault="00AB0D66" w:rsidP="0048570D">
      <w:pPr>
        <w:pStyle w:val="Bullet1"/>
        <w:numPr>
          <w:numberingChange w:id="114" w:author="jac" w:date="2010-03-15T09:50:00Z" w:original=""/>
        </w:numPr>
        <w:rPr>
          <w:del w:id="115" w:author="lighthouse" w:date="2012-04-25T23:57:00Z"/>
          <w:lang w:val="en-GB"/>
        </w:rPr>
      </w:pPr>
      <w:del w:id="116" w:author="lighthouse" w:date="2012-04-25T23:57:00Z">
        <w:r w:rsidRPr="0048570D" w:rsidDel="004171FB">
          <w:rPr>
            <w:lang w:val="en-GB"/>
          </w:rPr>
          <w:delText>A ‘Predicted Synthetic AIS AtoN’ is transmitted from an AIS Station that is located remotely.  The AtoN physically exists but the AtoN is not monitored to confirm its location or status.</w:delText>
        </w:r>
        <w:r w:rsidDel="004171FB">
          <w:rPr>
            <w:lang w:val="en-GB"/>
          </w:rPr>
          <w:delText xml:space="preserve">  Predicted Synthetic AIS AtoN should not be used for floating aids to navigation.</w:delText>
        </w:r>
      </w:del>
    </w:p>
    <w:p w14:paraId="02340116" w14:textId="77777777" w:rsidR="00AB0D66" w:rsidRPr="0048570D" w:rsidRDefault="00AB0D66" w:rsidP="00DC27A1">
      <w:pPr>
        <w:pStyle w:val="Heading2"/>
        <w:numPr>
          <w:ilvl w:val="1"/>
          <w:numId w:val="7"/>
        </w:numPr>
        <w:rPr>
          <w:rFonts w:cs="Arial"/>
          <w:color w:val="000000"/>
          <w:szCs w:val="22"/>
          <w:lang w:eastAsia="en-AU"/>
        </w:rPr>
      </w:pPr>
      <w:bookmarkStart w:id="117" w:name="_Toc257185398"/>
      <w:r w:rsidRPr="0048570D">
        <w:rPr>
          <w:rFonts w:cs="Arial"/>
          <w:color w:val="000000"/>
          <w:szCs w:val="22"/>
          <w:lang w:eastAsia="en-AU"/>
        </w:rPr>
        <w:t>Virtual AIS AtoN</w:t>
      </w:r>
      <w:bookmarkEnd w:id="117"/>
    </w:p>
    <w:p w14:paraId="201A4A56" w14:textId="77777777" w:rsidR="00AB0D66" w:rsidRPr="0048570D" w:rsidRDefault="00AB0D66" w:rsidP="00223450">
      <w:pPr>
        <w:pStyle w:val="BodyText"/>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14:paraId="2BA29891" w14:textId="77777777" w:rsidR="00AB0D66" w:rsidRPr="0048570D" w:rsidRDefault="00AB0D66" w:rsidP="00DC27A1">
      <w:pPr>
        <w:pStyle w:val="Heading1"/>
        <w:numPr>
          <w:ilvl w:val="0"/>
          <w:numId w:val="7"/>
        </w:numPr>
      </w:pPr>
      <w:bookmarkStart w:id="118" w:name="_Toc257185399"/>
      <w:bookmarkStart w:id="119" w:name="_Toc216489712"/>
      <w:r w:rsidRPr="0048570D">
        <w:t>Purpose</w:t>
      </w:r>
      <w:bookmarkEnd w:id="118"/>
    </w:p>
    <w:p w14:paraId="17C3BC8F" w14:textId="77777777" w:rsidR="00AB0D66" w:rsidRPr="0048570D" w:rsidRDefault="00AB0D66" w:rsidP="00223450">
      <w:pPr>
        <w:pStyle w:val="BodyText"/>
      </w:pPr>
      <w:r w:rsidRPr="0048570D">
        <w:t>The purpose of this Recommendation is to encourage National Members and administrations to consider the value and uses of virtual aids to navigation.</w:t>
      </w:r>
    </w:p>
    <w:p w14:paraId="4B25712C" w14:textId="77777777" w:rsidR="00AB0D66" w:rsidRPr="0048570D" w:rsidRDefault="00AB0D66" w:rsidP="00DC27A1">
      <w:pPr>
        <w:pStyle w:val="Heading1"/>
        <w:numPr>
          <w:ilvl w:val="0"/>
          <w:numId w:val="7"/>
        </w:numPr>
      </w:pPr>
      <w:bookmarkStart w:id="120" w:name="_Toc257185400"/>
      <w:r w:rsidRPr="0048570D">
        <w:t>application of virtual aids to navigation</w:t>
      </w:r>
      <w:bookmarkEnd w:id="120"/>
    </w:p>
    <w:p w14:paraId="767379CD" w14:textId="77777777" w:rsidR="00AB0D66" w:rsidRPr="00E646D6" w:rsidRDefault="00AB0D66" w:rsidP="00E646D6">
      <w:pPr>
        <w:pStyle w:val="BodyText"/>
      </w:pPr>
      <w:r w:rsidRPr="0048570D">
        <w:t xml:space="preserve">There are numerous potential applications of virtual aids to navigation.  They can be used not only </w:t>
      </w:r>
      <w:r>
        <w:t xml:space="preserve">to </w:t>
      </w:r>
      <w:r w:rsidRPr="0048570D">
        <w:t>mark specific locations such as beacons or buoys</w:t>
      </w:r>
      <w:del w:id="121" w:author="lighthouse" w:date="2012-04-25T23:58:00Z">
        <w:r w:rsidRPr="0048570D" w:rsidDel="004171FB">
          <w:delText xml:space="preserve"> do</w:delText>
        </w:r>
      </w:del>
      <w:r w:rsidRPr="0048570D">
        <w:t xml:space="preserve">, but also to mark lines, areas and other forms.  They are not intended to replace physical aids to navigation.  </w:t>
      </w:r>
      <w:commentRangeStart w:id="122"/>
      <w:r w:rsidRPr="0048570D">
        <w:t>However, they may be used to complement or supplement existing marks to improve the safety of navigation.</w:t>
      </w:r>
      <w:commentRangeEnd w:id="122"/>
      <w:r w:rsidR="00E470DE">
        <w:rPr>
          <w:rStyle w:val="CommentReference"/>
          <w:lang w:eastAsia="de-DE"/>
        </w:rPr>
        <w:commentReference w:id="122"/>
      </w:r>
    </w:p>
    <w:p w14:paraId="47149EFD" w14:textId="77777777" w:rsidR="00AB0D66" w:rsidRDefault="00AB0D66" w:rsidP="00223450">
      <w:pPr>
        <w:pStyle w:val="BodyText"/>
        <w:rPr>
          <w:ins w:id="123" w:author="lighthouse" w:date="2012-11-13T09:11:00Z"/>
          <w:lang w:eastAsia="ja-JP"/>
        </w:rPr>
      </w:pPr>
      <w:r>
        <w:rPr>
          <w:lang w:eastAsia="de-DE"/>
        </w:rPr>
        <w:t>Virtual AtoN</w:t>
      </w:r>
      <w:r w:rsidRPr="0048570D">
        <w:t xml:space="preserve"> </w:t>
      </w:r>
      <w:proofErr w:type="gramStart"/>
      <w:r w:rsidRPr="0048570D">
        <w:t>are</w:t>
      </w:r>
      <w:proofErr w:type="gramEnd"/>
      <w:r w:rsidRPr="0048570D">
        <w:t xml:space="preserv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14:paraId="7D2430F0" w14:textId="77777777" w:rsidR="00FD76E6" w:rsidRDefault="00FD76E6" w:rsidP="00223450">
      <w:pPr>
        <w:pStyle w:val="BodyText"/>
        <w:rPr>
          <w:ins w:id="124" w:author="lighthouse" w:date="2012-11-13T09:17:00Z"/>
          <w:lang w:eastAsia="ja-JP"/>
        </w:rPr>
      </w:pPr>
      <w:ins w:id="125" w:author="lighthouse" w:date="2012-11-13T09:11:00Z">
        <w:r>
          <w:rPr>
            <w:rFonts w:hint="eastAsia"/>
            <w:lang w:eastAsia="ja-JP"/>
          </w:rPr>
          <w:t xml:space="preserve">Concerning the permanent use of virtual AIS-Aton, the discussion of </w:t>
        </w:r>
      </w:ins>
      <w:ins w:id="126" w:author="lighthouse" w:date="2012-11-13T09:13:00Z">
        <w:r>
          <w:rPr>
            <w:rFonts w:hint="eastAsia"/>
            <w:lang w:eastAsia="ja-JP"/>
          </w:rPr>
          <w:t xml:space="preserve">the 58th session of </w:t>
        </w:r>
      </w:ins>
      <w:ins w:id="127" w:author="lighthouse" w:date="2012-11-13T09:11:00Z">
        <w:r>
          <w:rPr>
            <w:rFonts w:hint="eastAsia"/>
            <w:lang w:eastAsia="ja-JP"/>
          </w:rPr>
          <w:t xml:space="preserve">IMO NAV Sub-Committee </w:t>
        </w:r>
      </w:ins>
      <w:ins w:id="128" w:author="lighthouse" w:date="2012-11-13T09:13:00Z">
        <w:r>
          <w:rPr>
            <w:rFonts w:hint="eastAsia"/>
            <w:lang w:eastAsia="ja-JP"/>
          </w:rPr>
          <w:t xml:space="preserve">(2012) </w:t>
        </w:r>
      </w:ins>
      <w:ins w:id="129" w:author="lighthouse" w:date="2012-11-13T09:12:00Z">
        <w:r>
          <w:rPr>
            <w:rFonts w:hint="eastAsia"/>
            <w:lang w:eastAsia="ja-JP"/>
          </w:rPr>
          <w:t>c</w:t>
        </w:r>
      </w:ins>
      <w:ins w:id="130" w:author="lighthouse" w:date="2012-11-13T09:11:00Z">
        <w:r>
          <w:rPr>
            <w:rFonts w:hint="eastAsia"/>
            <w:lang w:eastAsia="ja-JP"/>
          </w:rPr>
          <w:t xml:space="preserve">oncluded that the permanent usage is not recommended. </w:t>
        </w:r>
      </w:ins>
      <w:ins w:id="131" w:author="lighthouse" w:date="2012-11-13T09:12:00Z">
        <w:r>
          <w:rPr>
            <w:rFonts w:hint="eastAsia"/>
            <w:lang w:eastAsia="ja-JP"/>
          </w:rPr>
          <w:t xml:space="preserve"> </w:t>
        </w:r>
      </w:ins>
      <w:ins w:id="132" w:author="lighthouse" w:date="2012-11-13T09:15:00Z">
        <w:r>
          <w:rPr>
            <w:rFonts w:hint="eastAsia"/>
            <w:lang w:eastAsia="ja-JP"/>
          </w:rPr>
          <w:t xml:space="preserve">However if </w:t>
        </w:r>
      </w:ins>
      <w:ins w:id="133" w:author="lighthouse" w:date="2012-11-13T10:27:00Z">
        <w:r w:rsidR="00483E16">
          <w:rPr>
            <w:rFonts w:hint="eastAsia"/>
            <w:lang w:eastAsia="ja-JP"/>
          </w:rPr>
          <w:t xml:space="preserve">an </w:t>
        </w:r>
      </w:ins>
      <w:proofErr w:type="spellStart"/>
      <w:ins w:id="134" w:author="lighthouse" w:date="2012-11-13T09:15:00Z">
        <w:r>
          <w:rPr>
            <w:lang w:eastAsia="ja-JP"/>
          </w:rPr>
          <w:t>authoriti</w:t>
        </w:r>
      </w:ins>
      <w:ins w:id="135" w:author="lighthouse" w:date="2012-11-13T09:17:00Z">
        <w:r>
          <w:rPr>
            <w:rFonts w:hint="eastAsia"/>
            <w:lang w:eastAsia="ja-JP"/>
          </w:rPr>
          <w:t>y</w:t>
        </w:r>
      </w:ins>
      <w:proofErr w:type="spellEnd"/>
      <w:ins w:id="136" w:author="lighthouse" w:date="2012-11-13T09:15:00Z">
        <w:r>
          <w:rPr>
            <w:rFonts w:hint="eastAsia"/>
            <w:lang w:eastAsia="ja-JP"/>
          </w:rPr>
          <w:t xml:space="preserve"> intends to use AIS-AtoN for </w:t>
        </w:r>
        <w:r>
          <w:rPr>
            <w:lang w:eastAsia="ja-JP"/>
          </w:rPr>
          <w:t>permanently</w:t>
        </w:r>
        <w:r>
          <w:rPr>
            <w:rFonts w:hint="eastAsia"/>
            <w:lang w:eastAsia="ja-JP"/>
          </w:rPr>
          <w:t xml:space="preserve"> marking</w:t>
        </w:r>
      </w:ins>
      <w:ins w:id="137" w:author="lighthouse" w:date="2012-11-13T09:16:00Z">
        <w:r>
          <w:rPr>
            <w:rFonts w:hint="eastAsia"/>
            <w:lang w:eastAsia="ja-JP"/>
          </w:rPr>
          <w:t xml:space="preserve"> where the risk required</w:t>
        </w:r>
      </w:ins>
      <w:proofErr w:type="gramStart"/>
      <w:ins w:id="138" w:author="lighthouse" w:date="2012-11-13T09:15:00Z">
        <w:r>
          <w:rPr>
            <w:rFonts w:hint="eastAsia"/>
            <w:lang w:eastAsia="ja-JP"/>
          </w:rPr>
          <w:t>,</w:t>
        </w:r>
      </w:ins>
      <w:ins w:id="139" w:author="lighthouse" w:date="2012-11-13T09:16:00Z">
        <w:r>
          <w:rPr>
            <w:rFonts w:hint="eastAsia"/>
            <w:lang w:eastAsia="ja-JP"/>
          </w:rPr>
          <w:t xml:space="preserve">  The</w:t>
        </w:r>
        <w:proofErr w:type="gramEnd"/>
        <w:r>
          <w:rPr>
            <w:rFonts w:hint="eastAsia"/>
            <w:lang w:eastAsia="ja-JP"/>
          </w:rPr>
          <w:t xml:space="preserve"> authority</w:t>
        </w:r>
      </w:ins>
      <w:ins w:id="140" w:author="lighthouse" w:date="2012-11-13T09:15:00Z">
        <w:r>
          <w:rPr>
            <w:rFonts w:hint="eastAsia"/>
            <w:lang w:eastAsia="ja-JP"/>
          </w:rPr>
          <w:t xml:space="preserve"> </w:t>
        </w:r>
      </w:ins>
      <w:ins w:id="141" w:author="lighthouse" w:date="2012-11-13T09:17:00Z">
        <w:r>
          <w:rPr>
            <w:rFonts w:hint="eastAsia"/>
            <w:lang w:eastAsia="ja-JP"/>
          </w:rPr>
          <w:t xml:space="preserve">should conduct </w:t>
        </w:r>
      </w:ins>
      <w:ins w:id="142" w:author="lighthouse" w:date="2012-11-13T11:09:00Z">
        <w:r w:rsidR="002563D8">
          <w:rPr>
            <w:rFonts w:hint="eastAsia"/>
            <w:lang w:eastAsia="ja-JP"/>
          </w:rPr>
          <w:t xml:space="preserve">at least </w:t>
        </w:r>
      </w:ins>
      <w:ins w:id="143" w:author="lighthouse" w:date="2012-11-13T09:17:00Z">
        <w:r>
          <w:rPr>
            <w:rFonts w:hint="eastAsia"/>
            <w:lang w:eastAsia="ja-JP"/>
          </w:rPr>
          <w:t xml:space="preserve">the </w:t>
        </w:r>
        <w:r>
          <w:rPr>
            <w:lang w:eastAsia="ja-JP"/>
          </w:rPr>
          <w:t>following</w:t>
        </w:r>
        <w:r>
          <w:rPr>
            <w:rFonts w:hint="eastAsia"/>
            <w:lang w:eastAsia="ja-JP"/>
          </w:rPr>
          <w:t xml:space="preserve"> procedures:</w:t>
        </w:r>
      </w:ins>
    </w:p>
    <w:p w14:paraId="70767001" w14:textId="77777777" w:rsidR="00FD76E6" w:rsidRPr="002563D8" w:rsidRDefault="00FD76E6" w:rsidP="00223450">
      <w:pPr>
        <w:pStyle w:val="BodyText"/>
        <w:rPr>
          <w:ins w:id="144" w:author="lighthouse" w:date="2012-11-13T09:18:00Z"/>
          <w:lang w:eastAsia="ja-JP"/>
        </w:rPr>
      </w:pPr>
    </w:p>
    <w:p w14:paraId="0AB3CA48" w14:textId="77777777" w:rsidR="004172C1" w:rsidRDefault="00FD76E6" w:rsidP="004172C1">
      <w:pPr>
        <w:pStyle w:val="BodyText"/>
        <w:numPr>
          <w:ilvl w:val="0"/>
          <w:numId w:val="46"/>
        </w:numPr>
        <w:rPr>
          <w:ins w:id="145" w:author="lighthouse" w:date="2012-11-13T09:19:00Z"/>
          <w:lang w:eastAsia="ja-JP"/>
        </w:rPr>
        <w:pPrChange w:id="146" w:author="lighthouse" w:date="2012-11-13T09:18:00Z">
          <w:pPr>
            <w:pStyle w:val="BodyText"/>
          </w:pPr>
        </w:pPrChange>
      </w:pPr>
      <w:ins w:id="147" w:author="lighthouse" w:date="2012-11-13T09:18:00Z">
        <w:r>
          <w:rPr>
            <w:lang w:eastAsia="ja-JP"/>
          </w:rPr>
          <w:t>C</w:t>
        </w:r>
        <w:r>
          <w:rPr>
            <w:rFonts w:hint="eastAsia"/>
            <w:lang w:eastAsia="ja-JP"/>
          </w:rPr>
          <w:t xml:space="preserve">omprehensive risk </w:t>
        </w:r>
      </w:ins>
      <w:ins w:id="148" w:author="lighthouse" w:date="2012-11-13T09:19:00Z">
        <w:r>
          <w:rPr>
            <w:lang w:eastAsia="ja-JP"/>
          </w:rPr>
          <w:t>assessment</w:t>
        </w:r>
      </w:ins>
      <w:ins w:id="149" w:author="lighthouse" w:date="2012-11-13T09:18:00Z">
        <w:r>
          <w:rPr>
            <w:rFonts w:hint="eastAsia"/>
            <w:lang w:eastAsia="ja-JP"/>
          </w:rPr>
          <w:t xml:space="preserve"> </w:t>
        </w:r>
      </w:ins>
      <w:ins w:id="150" w:author="lighthouse" w:date="2012-11-13T09:19:00Z">
        <w:r>
          <w:rPr>
            <w:rFonts w:hint="eastAsia"/>
            <w:lang w:eastAsia="ja-JP"/>
          </w:rPr>
          <w:t>of that area,</w:t>
        </w:r>
      </w:ins>
    </w:p>
    <w:p w14:paraId="2E63DFA2" w14:textId="77777777" w:rsidR="001E7D6B" w:rsidRDefault="001E7D6B" w:rsidP="001E7D6B">
      <w:pPr>
        <w:pStyle w:val="BodyText"/>
        <w:numPr>
          <w:ilvl w:val="0"/>
          <w:numId w:val="46"/>
        </w:numPr>
        <w:rPr>
          <w:ins w:id="151" w:author="lighthouse" w:date="2012-11-13T09:27:00Z"/>
          <w:lang w:eastAsia="ja-JP"/>
        </w:rPr>
      </w:pPr>
      <w:ins w:id="152" w:author="lighthouse" w:date="2012-11-13T09:27:00Z">
        <w:r>
          <w:rPr>
            <w:rFonts w:hint="eastAsia"/>
            <w:lang w:eastAsia="ja-JP"/>
          </w:rPr>
          <w:t xml:space="preserve">Study of the </w:t>
        </w:r>
        <w:r>
          <w:rPr>
            <w:lang w:eastAsia="ja-JP"/>
          </w:rPr>
          <w:t>possibilities</w:t>
        </w:r>
        <w:r>
          <w:rPr>
            <w:rFonts w:hint="eastAsia"/>
            <w:lang w:eastAsia="ja-JP"/>
          </w:rPr>
          <w:t xml:space="preserve"> on </w:t>
        </w:r>
        <w:r>
          <w:rPr>
            <w:lang w:eastAsia="ja-JP"/>
          </w:rPr>
          <w:t>establishing</w:t>
        </w:r>
        <w:r>
          <w:rPr>
            <w:rFonts w:hint="eastAsia"/>
            <w:lang w:eastAsia="ja-JP"/>
          </w:rPr>
          <w:t xml:space="preserve"> a physical AtoN,</w:t>
        </w:r>
      </w:ins>
    </w:p>
    <w:p w14:paraId="48871B86" w14:textId="77777777" w:rsidR="004172C1" w:rsidRDefault="00FD76E6" w:rsidP="004172C1">
      <w:pPr>
        <w:pStyle w:val="BodyText"/>
        <w:numPr>
          <w:ilvl w:val="0"/>
          <w:numId w:val="46"/>
        </w:numPr>
        <w:rPr>
          <w:ins w:id="153" w:author="lighthouse" w:date="2012-11-13T09:19:00Z"/>
          <w:lang w:eastAsia="ja-JP"/>
        </w:rPr>
        <w:pPrChange w:id="154" w:author="lighthouse" w:date="2012-11-13T09:18:00Z">
          <w:pPr>
            <w:pStyle w:val="BodyText"/>
          </w:pPr>
        </w:pPrChange>
      </w:pPr>
      <w:ins w:id="155" w:author="lighthouse" w:date="2012-11-13T09:19:00Z">
        <w:r>
          <w:rPr>
            <w:rFonts w:hint="eastAsia"/>
            <w:lang w:eastAsia="ja-JP"/>
          </w:rPr>
          <w:t xml:space="preserve">Investigation of the traffic </w:t>
        </w:r>
        <w:r w:rsidR="006A4CA0">
          <w:rPr>
            <w:rFonts w:hint="eastAsia"/>
            <w:lang w:eastAsia="ja-JP"/>
          </w:rPr>
          <w:t>in such area,</w:t>
        </w:r>
      </w:ins>
    </w:p>
    <w:p w14:paraId="0237BD13" w14:textId="77777777" w:rsidR="004172C1" w:rsidRDefault="006A4CA0" w:rsidP="004172C1">
      <w:pPr>
        <w:pStyle w:val="BodyText"/>
        <w:numPr>
          <w:ilvl w:val="0"/>
          <w:numId w:val="46"/>
        </w:numPr>
        <w:rPr>
          <w:ins w:id="156" w:author="lighthouse" w:date="2012-11-13T09:20:00Z"/>
          <w:lang w:eastAsia="ja-JP"/>
        </w:rPr>
        <w:pPrChange w:id="157" w:author="lighthouse" w:date="2012-11-13T09:18:00Z">
          <w:pPr>
            <w:pStyle w:val="BodyText"/>
          </w:pPr>
        </w:pPrChange>
      </w:pPr>
      <w:proofErr w:type="spellStart"/>
      <w:ins w:id="158" w:author="lighthouse" w:date="2012-11-13T09:20:00Z">
        <w:r>
          <w:rPr>
            <w:rFonts w:hint="eastAsia"/>
            <w:lang w:eastAsia="ja-JP"/>
          </w:rPr>
          <w:t>Equipments</w:t>
        </w:r>
        <w:proofErr w:type="spellEnd"/>
        <w:r>
          <w:rPr>
            <w:rFonts w:hint="eastAsia"/>
            <w:lang w:eastAsia="ja-JP"/>
          </w:rPr>
          <w:t xml:space="preserve"> carried on the vessels navigat</w:t>
        </w:r>
      </w:ins>
      <w:ins w:id="159" w:author="lighthouse" w:date="2012-11-13T10:28:00Z">
        <w:r w:rsidR="00483E16">
          <w:rPr>
            <w:rFonts w:hint="eastAsia"/>
            <w:lang w:eastAsia="ja-JP"/>
          </w:rPr>
          <w:t xml:space="preserve">ing in </w:t>
        </w:r>
      </w:ins>
      <w:ins w:id="160" w:author="lighthouse" w:date="2012-11-13T09:20:00Z">
        <w:r>
          <w:rPr>
            <w:rFonts w:hint="eastAsia"/>
            <w:lang w:eastAsia="ja-JP"/>
          </w:rPr>
          <w:t>the area,</w:t>
        </w:r>
      </w:ins>
    </w:p>
    <w:p w14:paraId="2F5D29C4" w14:textId="77777777" w:rsidR="004172C1" w:rsidRDefault="001E7D6B" w:rsidP="004172C1">
      <w:pPr>
        <w:pStyle w:val="BodyText"/>
        <w:numPr>
          <w:ilvl w:val="0"/>
          <w:numId w:val="46"/>
        </w:numPr>
        <w:rPr>
          <w:ins w:id="161" w:author="lighthouse" w:date="2012-11-13T09:18:00Z"/>
          <w:lang w:eastAsia="ja-JP"/>
        </w:rPr>
        <w:pPrChange w:id="162" w:author="lighthouse" w:date="2012-11-13T09:18:00Z">
          <w:pPr>
            <w:pStyle w:val="BodyText"/>
          </w:pPr>
        </w:pPrChange>
      </w:pPr>
      <w:ins w:id="163" w:author="lighthouse" w:date="2012-11-13T09:24:00Z">
        <w:r>
          <w:rPr>
            <w:rFonts w:hint="eastAsia"/>
            <w:lang w:eastAsia="ja-JP"/>
          </w:rPr>
          <w:t xml:space="preserve">Consultation with users and </w:t>
        </w:r>
      </w:ins>
      <w:ins w:id="164" w:author="lighthouse" w:date="2012-11-13T13:25:00Z">
        <w:r w:rsidR="005640BD">
          <w:rPr>
            <w:lang w:eastAsia="ja-JP"/>
          </w:rPr>
          <w:t>consensus</w:t>
        </w:r>
      </w:ins>
      <w:ins w:id="165" w:author="lighthouse" w:date="2012-11-13T09:24:00Z">
        <w:r>
          <w:rPr>
            <w:rFonts w:hint="eastAsia"/>
            <w:lang w:eastAsia="ja-JP"/>
          </w:rPr>
          <w:t xml:space="preserve"> from the users</w:t>
        </w:r>
      </w:ins>
      <w:ins w:id="166" w:author="lighthouse" w:date="2012-11-13T09:28:00Z">
        <w:r>
          <w:rPr>
            <w:rFonts w:hint="eastAsia"/>
            <w:lang w:eastAsia="ja-JP"/>
          </w:rPr>
          <w:t>.</w:t>
        </w:r>
      </w:ins>
    </w:p>
    <w:p w14:paraId="24180FF6" w14:textId="77777777" w:rsidR="00FD76E6" w:rsidRPr="0048570D" w:rsidRDefault="00FD76E6" w:rsidP="00223450">
      <w:pPr>
        <w:pStyle w:val="BodyText"/>
        <w:rPr>
          <w:lang w:eastAsia="ja-JP"/>
        </w:rPr>
      </w:pPr>
    </w:p>
    <w:p w14:paraId="4A290CFC" w14:textId="77777777" w:rsidR="00AB0D66" w:rsidRDefault="00AB0D66" w:rsidP="00223450">
      <w:pPr>
        <w:pStyle w:val="BodyText"/>
        <w:rPr>
          <w:ins w:id="167" w:author="lighthouse" w:date="2012-04-25T18:35:00Z"/>
          <w:lang w:eastAsia="ja-JP"/>
        </w:rPr>
      </w:pPr>
      <w:r w:rsidRPr="0048570D">
        <w:t xml:space="preserve">The </w:t>
      </w:r>
      <w:proofErr w:type="gramStart"/>
      <w:r w:rsidRPr="0048570D">
        <w:t xml:space="preserve">use of </w:t>
      </w:r>
      <w:r>
        <w:rPr>
          <w:lang w:eastAsia="de-DE"/>
        </w:rPr>
        <w:t>Virtual AtoN</w:t>
      </w:r>
      <w:r w:rsidRPr="0048570D">
        <w:t xml:space="preserve"> should be overseen by the appropriate authority</w:t>
      </w:r>
      <w:proofErr w:type="gramEnd"/>
      <w:r w:rsidRPr="0048570D">
        <w:t xml:space="preserve">.  Notifications to mariners of the presence of </w:t>
      </w:r>
      <w:r>
        <w:rPr>
          <w:lang w:eastAsia="de-DE"/>
        </w:rPr>
        <w:t>Virtual AtoN</w:t>
      </w:r>
      <w:r w:rsidRPr="0048570D">
        <w:t>, integrity monitoring and verification of the effectiveness of the virtual aid are essential elements of such oversight.</w:t>
      </w:r>
    </w:p>
    <w:p w14:paraId="23E3F75D" w14:textId="77777777" w:rsidR="00FA2782" w:rsidDel="00FA2782" w:rsidRDefault="00FA2782" w:rsidP="00223450">
      <w:pPr>
        <w:pStyle w:val="BodyText"/>
        <w:rPr>
          <w:del w:id="168" w:author="lighthouse" w:date="2012-04-25T18:36:00Z"/>
          <w:lang w:eastAsia="ja-JP"/>
        </w:rPr>
      </w:pPr>
    </w:p>
    <w:p w14:paraId="7B958020" w14:textId="77777777" w:rsidR="00071B70" w:rsidDel="00166F8A" w:rsidRDefault="00071B70" w:rsidP="00223450">
      <w:pPr>
        <w:pStyle w:val="BodyText"/>
        <w:rPr>
          <w:del w:id="169" w:author="lighthouse" w:date="2012-04-26T17:19:00Z"/>
          <w:lang w:eastAsia="ja-JP"/>
        </w:rPr>
      </w:pPr>
    </w:p>
    <w:p w14:paraId="3161478F" w14:textId="77777777" w:rsidR="00071B70" w:rsidRDefault="00071B70" w:rsidP="00071B70">
      <w:pPr>
        <w:pStyle w:val="Heading2"/>
        <w:rPr>
          <w:lang w:eastAsia="ja-JP"/>
        </w:rPr>
      </w:pPr>
      <w:r>
        <w:rPr>
          <w:rFonts w:hint="eastAsia"/>
          <w:lang w:eastAsia="ja-JP"/>
        </w:rPr>
        <w:t>Temporary</w:t>
      </w:r>
    </w:p>
    <w:p w14:paraId="7C02FD35" w14:textId="77777777" w:rsidR="00071B70" w:rsidRPr="0086425F" w:rsidRDefault="00071B70" w:rsidP="00071B70">
      <w:pPr>
        <w:pStyle w:val="BodyText"/>
        <w:rPr>
          <w:lang w:eastAsia="ja-JP"/>
        </w:rPr>
      </w:pPr>
      <w:ins w:id="170" w:author="lighthouse" w:date="2011-10-19T19:28:00Z">
        <w:r>
          <w:rPr>
            <w:rFonts w:hint="eastAsia"/>
            <w:lang w:eastAsia="ja-JP"/>
          </w:rPr>
          <w:t xml:space="preserve">Temporary </w:t>
        </w:r>
      </w:ins>
      <w:del w:id="171" w:author="lighthouse" w:date="2011-10-19T19:28:00Z">
        <w:r w:rsidDel="00337586">
          <w:rPr>
            <w:lang w:eastAsia="de-DE"/>
          </w:rPr>
          <w:delText>V</w:delText>
        </w:r>
      </w:del>
      <w:ins w:id="172" w:author="lighthouse" w:date="2011-10-19T19:28:00Z">
        <w:r>
          <w:rPr>
            <w:rFonts w:hint="eastAsia"/>
            <w:lang w:eastAsia="ja-JP"/>
          </w:rPr>
          <w:t>v</w:t>
        </w:r>
      </w:ins>
      <w:r>
        <w:rPr>
          <w:lang w:eastAsia="de-DE"/>
        </w:rPr>
        <w:t>irtual AtoN</w:t>
      </w:r>
      <w:r>
        <w:t xml:space="preserve"> </w:t>
      </w:r>
      <w:proofErr w:type="gramStart"/>
      <w:r>
        <w:t>are</w:t>
      </w:r>
      <w:proofErr w:type="gramEnd"/>
      <w:r>
        <w:t xml:space="preserve"> </w:t>
      </w:r>
      <w:r w:rsidRPr="009423F0">
        <w:t xml:space="preserve">used </w:t>
      </w:r>
      <w:r>
        <w:t xml:space="preserve">primarily </w:t>
      </w:r>
      <w:r w:rsidRPr="009423F0">
        <w:t>where there is a time critical consideration</w:t>
      </w:r>
      <w:del w:id="173" w:author="lighthouse" w:date="2011-10-19T19:31:00Z">
        <w:r w:rsidDel="00337586">
          <w:delText>.</w:delText>
        </w:r>
      </w:del>
      <w:del w:id="174" w:author="lighthouse" w:date="2011-10-19T19:30:00Z">
        <w:r w:rsidDel="00337586">
          <w:delText xml:space="preserve"> </w:delText>
        </w:r>
      </w:del>
      <w:del w:id="175" w:author="lighthouse" w:date="2011-10-19T19:26:00Z">
        <w:r w:rsidDel="00337586">
          <w:delText xml:space="preserve"> </w:delText>
        </w:r>
        <w:commentRangeStart w:id="176"/>
        <w:r w:rsidR="00467759" w:rsidRPr="00467759">
          <w:rPr>
            <w:highlight w:val="yellow"/>
            <w:rPrChange w:id="177" w:author="lighthouse" w:date="2011-04-06T15:55:00Z">
              <w:rPr>
                <w:sz w:val="16"/>
                <w:szCs w:val="16"/>
              </w:rPr>
            </w:rPrChange>
          </w:rPr>
          <w:delText>They may also be used in places where permanent physical aids to navigation cannot be sited.</w:delText>
        </w:r>
        <w:commentRangeEnd w:id="176"/>
        <w:r w:rsidDel="00337586">
          <w:rPr>
            <w:rStyle w:val="CommentReference"/>
            <w:lang w:eastAsia="de-DE"/>
          </w:rPr>
          <w:commentReference w:id="176"/>
        </w:r>
        <w:r w:rsidDel="00337586">
          <w:delText xml:space="preserve">  </w:delText>
        </w:r>
      </w:del>
      <w:del w:id="178"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179"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180" w:author="lighthouse" w:date="2011-10-19T21:24:00Z">
        <w:r w:rsidR="000827AF">
          <w:rPr>
            <w:rFonts w:hint="eastAsia"/>
            <w:lang w:eastAsia="ja-JP"/>
          </w:rPr>
          <w:t xml:space="preserve">that </w:t>
        </w:r>
      </w:ins>
      <w:ins w:id="181"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182" w:author="lighthouse" w:date="2011-10-19T21:17:00Z">
        <w:r w:rsidR="0086425F">
          <w:rPr>
            <w:rFonts w:hint="eastAsia"/>
            <w:lang w:eastAsia="ja-JP"/>
          </w:rPr>
          <w:t xml:space="preserve">become more than </w:t>
        </w:r>
      </w:ins>
      <w:ins w:id="183" w:author="lighthouse" w:date="2011-10-19T21:15:00Z">
        <w:r w:rsidR="0086425F">
          <w:rPr>
            <w:rFonts w:hint="eastAsia"/>
            <w:lang w:eastAsia="ja-JP"/>
          </w:rPr>
          <w:t>6months</w:t>
        </w:r>
      </w:ins>
      <w:ins w:id="184" w:author="lighthouse" w:date="2011-10-19T21:24:00Z">
        <w:r w:rsidR="000827AF">
          <w:rPr>
            <w:rFonts w:hint="eastAsia"/>
            <w:lang w:eastAsia="ja-JP"/>
          </w:rPr>
          <w:t xml:space="preserve"> (</w:t>
        </w:r>
      </w:ins>
      <w:ins w:id="185" w:author="lighthouse" w:date="2011-10-19T21:26:00Z">
        <w:r w:rsidR="000827AF">
          <w:rPr>
            <w:rFonts w:hint="eastAsia"/>
            <w:lang w:eastAsia="ja-JP"/>
          </w:rPr>
          <w:t>A</w:t>
        </w:r>
      </w:ins>
      <w:ins w:id="186" w:author="lighthouse" w:date="2011-10-19T21:24:00Z">
        <w:r w:rsidR="000827AF">
          <w:rPr>
            <w:lang w:eastAsia="ja-JP"/>
          </w:rPr>
          <w:t>ccording</w:t>
        </w:r>
        <w:r w:rsidR="000827AF">
          <w:rPr>
            <w:rFonts w:hint="eastAsia"/>
            <w:lang w:eastAsia="ja-JP"/>
          </w:rPr>
          <w:t xml:space="preserve"> to the IHO, </w:t>
        </w:r>
      </w:ins>
      <w:ins w:id="187" w:author="lighthouse" w:date="2011-10-19T21:29:00Z">
        <w:r w:rsidR="000827AF">
          <w:rPr>
            <w:rFonts w:hint="eastAsia"/>
            <w:lang w:eastAsia="ja-JP"/>
          </w:rPr>
          <w:t xml:space="preserve">if </w:t>
        </w:r>
      </w:ins>
      <w:ins w:id="188" w:author="lighthouse" w:date="2011-10-19T21:24:00Z">
        <w:r w:rsidR="000827AF">
          <w:rPr>
            <w:rFonts w:hint="eastAsia"/>
            <w:lang w:eastAsia="ja-JP"/>
          </w:rPr>
          <w:t>any t</w:t>
        </w:r>
      </w:ins>
      <w:ins w:id="189" w:author="lighthouse" w:date="2011-10-19T21:30:00Z">
        <w:r w:rsidR="000827AF">
          <w:rPr>
            <w:rFonts w:hint="eastAsia"/>
            <w:lang w:eastAsia="ja-JP"/>
          </w:rPr>
          <w:t xml:space="preserve">emporary </w:t>
        </w:r>
      </w:ins>
      <w:ins w:id="190" w:author="lighthouse" w:date="2011-10-19T21:24:00Z">
        <w:r w:rsidR="000827AF">
          <w:rPr>
            <w:rFonts w:hint="eastAsia"/>
            <w:lang w:eastAsia="ja-JP"/>
          </w:rPr>
          <w:t>change continue</w:t>
        </w:r>
      </w:ins>
      <w:ins w:id="191" w:author="lighthouse" w:date="2011-10-19T21:26:00Z">
        <w:r w:rsidR="000827AF">
          <w:rPr>
            <w:rFonts w:hint="eastAsia"/>
            <w:lang w:eastAsia="ja-JP"/>
          </w:rPr>
          <w:t>s</w:t>
        </w:r>
      </w:ins>
      <w:ins w:id="192" w:author="lighthouse" w:date="2011-10-19T21:24:00Z">
        <w:r w:rsidR="000827AF">
          <w:rPr>
            <w:rFonts w:hint="eastAsia"/>
            <w:lang w:eastAsia="ja-JP"/>
          </w:rPr>
          <w:t xml:space="preserve"> to more </w:t>
        </w:r>
      </w:ins>
      <w:ins w:id="193" w:author="lighthouse" w:date="2011-10-19T21:25:00Z">
        <w:r w:rsidR="000827AF">
          <w:rPr>
            <w:lang w:eastAsia="ja-JP"/>
          </w:rPr>
          <w:t>than</w:t>
        </w:r>
      </w:ins>
      <w:ins w:id="194" w:author="lighthouse" w:date="2011-10-19T21:24:00Z">
        <w:r w:rsidR="000827AF">
          <w:rPr>
            <w:rFonts w:hint="eastAsia"/>
            <w:lang w:eastAsia="ja-JP"/>
          </w:rPr>
          <w:t xml:space="preserve"> </w:t>
        </w:r>
      </w:ins>
      <w:ins w:id="195" w:author="lighthouse" w:date="2011-10-19T21:25:00Z">
        <w:r w:rsidR="000827AF">
          <w:rPr>
            <w:rFonts w:hint="eastAsia"/>
            <w:lang w:eastAsia="ja-JP"/>
          </w:rPr>
          <w:t>6 months, it should be charted</w:t>
        </w:r>
      </w:ins>
      <w:ins w:id="196" w:author="lighthouse" w:date="2011-10-19T21:27:00Z">
        <w:r w:rsidR="000827AF">
          <w:rPr>
            <w:rFonts w:hint="eastAsia"/>
            <w:lang w:eastAsia="ja-JP"/>
          </w:rPr>
          <w:t xml:space="preserve"> accordingly</w:t>
        </w:r>
      </w:ins>
      <w:ins w:id="197" w:author="lighthouse" w:date="2011-10-19T21:25:00Z">
        <w:r w:rsidR="000827AF">
          <w:rPr>
            <w:rFonts w:hint="eastAsia"/>
            <w:lang w:eastAsia="ja-JP"/>
          </w:rPr>
          <w:t>.)</w:t>
        </w:r>
      </w:ins>
      <w:ins w:id="198" w:author="lighthouse" w:date="2011-10-19T21:15:00Z">
        <w:r w:rsidR="0086425F">
          <w:rPr>
            <w:rFonts w:hint="eastAsia"/>
            <w:lang w:eastAsia="ja-JP"/>
          </w:rPr>
          <w:t>, it will be treated as permanent</w:t>
        </w:r>
      </w:ins>
      <w:ins w:id="199" w:author="lighthouse" w:date="2011-10-19T21:16:00Z">
        <w:r w:rsidR="0086425F">
          <w:rPr>
            <w:rFonts w:hint="eastAsia"/>
            <w:lang w:eastAsia="ja-JP"/>
          </w:rPr>
          <w:t>.</w:t>
        </w:r>
      </w:ins>
      <w:ins w:id="200" w:author="lighthouse" w:date="2011-10-19T21:17:00Z">
        <w:r w:rsidR="0086425F">
          <w:rPr>
            <w:rFonts w:hint="eastAsia"/>
            <w:lang w:eastAsia="ja-JP"/>
          </w:rPr>
          <w:t xml:space="preserve">  </w:t>
        </w:r>
      </w:ins>
      <w:ins w:id="201" w:author="lighthouse" w:date="2011-10-19T21:32:00Z">
        <w:r w:rsidR="004177F6">
          <w:rPr>
            <w:rFonts w:hint="eastAsia"/>
            <w:lang w:eastAsia="ja-JP"/>
          </w:rPr>
          <w:t xml:space="preserve">For example, </w:t>
        </w:r>
      </w:ins>
      <w:ins w:id="202" w:author="lighthouse" w:date="2012-04-26T16:40:00Z">
        <w:r w:rsidR="00502A70">
          <w:rPr>
            <w:rFonts w:hint="eastAsia"/>
            <w:lang w:eastAsia="ja-JP"/>
          </w:rPr>
          <w:t>m</w:t>
        </w:r>
      </w:ins>
      <w:ins w:id="203" w:author="lighthouse" w:date="2011-10-19T21:32:00Z">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 xml:space="preserve">vigational </w:t>
        </w:r>
        <w:r w:rsidR="004177F6" w:rsidRPr="00FB74B4">
          <w:rPr>
            <w:rFonts w:cs="Arial" w:hint="eastAsia"/>
            <w:sz w:val="20"/>
            <w:szCs w:val="20"/>
          </w:rPr>
          <w:lastRenderedPageBreak/>
          <w:t>Restricted Areas</w:t>
        </w:r>
      </w:ins>
      <w:ins w:id="204" w:author="lighthouse" w:date="2011-10-19T21:33:00Z">
        <w:r w:rsidR="004177F6">
          <w:rPr>
            <w:rFonts w:cs="Arial" w:hint="eastAsia"/>
            <w:sz w:val="20"/>
            <w:szCs w:val="20"/>
            <w:lang w:eastAsia="ja-JP"/>
          </w:rPr>
          <w:t xml:space="preserve">, </w:t>
        </w:r>
      </w:ins>
      <w:ins w:id="205" w:author="lighthouse" w:date="2012-04-26T16:40:00Z">
        <w:r w:rsidR="00502A70">
          <w:rPr>
            <w:rFonts w:cs="Arial" w:hint="eastAsia"/>
            <w:sz w:val="20"/>
            <w:szCs w:val="20"/>
            <w:lang w:eastAsia="ja-JP"/>
          </w:rPr>
          <w:t>m</w:t>
        </w:r>
      </w:ins>
      <w:ins w:id="206" w:author="lighthouse" w:date="2011-10-19T21:33:00Z">
        <w:r w:rsidR="004177F6" w:rsidRPr="00FB74B4">
          <w:rPr>
            <w:rFonts w:cs="Arial" w:hint="eastAsia"/>
            <w:sz w:val="20"/>
            <w:szCs w:val="20"/>
          </w:rPr>
          <w:t>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207" w:author="lighthouse" w:date="2011-10-19T21:34:00Z">
        <w:r w:rsidR="004177F6">
          <w:rPr>
            <w:rFonts w:cs="Arial" w:hint="eastAsia"/>
            <w:sz w:val="20"/>
            <w:szCs w:val="20"/>
            <w:lang w:eastAsia="ja-JP"/>
          </w:rPr>
          <w:t xml:space="preserve"> temporary</w:t>
        </w:r>
      </w:ins>
      <w:ins w:id="208" w:author="lighthouse" w:date="2011-10-19T21:33:00Z">
        <w:r w:rsidR="004177F6">
          <w:rPr>
            <w:rFonts w:cs="Arial" w:hint="eastAsia"/>
            <w:sz w:val="20"/>
            <w:szCs w:val="20"/>
            <w:lang w:eastAsia="ja-JP"/>
          </w:rPr>
          <w:t xml:space="preserve"> virtual AtoN.</w:t>
        </w:r>
      </w:ins>
      <w:ins w:id="209" w:author="lighthouse" w:date="2011-10-19T21:32:00Z">
        <w:r w:rsidR="004177F6">
          <w:rPr>
            <w:rFonts w:hint="eastAsia"/>
            <w:lang w:eastAsia="ja-JP"/>
          </w:rPr>
          <w:t xml:space="preserve"> </w:t>
        </w:r>
      </w:ins>
      <w:ins w:id="210" w:author="lighthouse" w:date="2011-10-19T21:21:00Z">
        <w:r w:rsidR="0086425F">
          <w:rPr>
            <w:rFonts w:hint="eastAsia"/>
            <w:lang w:eastAsia="ja-JP"/>
          </w:rPr>
          <w:t>The</w:t>
        </w:r>
      </w:ins>
      <w:ins w:id="211" w:author="lighthouse" w:date="2011-10-19T21:19:00Z">
        <w:r w:rsidR="0086425F">
          <w:rPr>
            <w:rFonts w:hint="eastAsia"/>
            <w:lang w:eastAsia="ja-JP"/>
          </w:rPr>
          <w:t xml:space="preserve"> specific usage is </w:t>
        </w:r>
      </w:ins>
      <w:ins w:id="212" w:author="lighthouse" w:date="2011-10-19T21:20:00Z">
        <w:r w:rsidR="0086425F">
          <w:rPr>
            <w:lang w:eastAsia="ja-JP"/>
          </w:rPr>
          <w:t>referred</w:t>
        </w:r>
        <w:r w:rsidR="0086425F">
          <w:rPr>
            <w:rFonts w:hint="eastAsia"/>
            <w:lang w:eastAsia="ja-JP"/>
          </w:rPr>
          <w:t xml:space="preserve"> </w:t>
        </w:r>
      </w:ins>
      <w:ins w:id="213" w:author="lighthouse" w:date="2012-04-26T00:01:00Z">
        <w:r w:rsidR="0052386C">
          <w:rPr>
            <w:rFonts w:hint="eastAsia"/>
            <w:lang w:eastAsia="ja-JP"/>
          </w:rPr>
          <w:t>at</w:t>
        </w:r>
      </w:ins>
      <w:ins w:id="214" w:author="lighthouse" w:date="2011-10-19T21:35:00Z">
        <w:r w:rsidR="004177F6">
          <w:rPr>
            <w:rFonts w:hint="eastAsia"/>
            <w:lang w:eastAsia="ja-JP"/>
          </w:rPr>
          <w:t xml:space="preserve"> the </w:t>
        </w:r>
      </w:ins>
      <w:ins w:id="215" w:author="lighthouse" w:date="2012-04-25T18:34:00Z">
        <w:r w:rsidR="00FA2782">
          <w:rPr>
            <w:rFonts w:hint="eastAsia"/>
            <w:lang w:eastAsia="ja-JP"/>
          </w:rPr>
          <w:t xml:space="preserve">Annex 1 </w:t>
        </w:r>
      </w:ins>
      <w:ins w:id="216" w:author="lighthouse" w:date="2011-10-19T21:35:00Z">
        <w:r w:rsidR="004177F6">
          <w:rPr>
            <w:rFonts w:hint="eastAsia"/>
            <w:lang w:eastAsia="ja-JP"/>
          </w:rPr>
          <w:t>of</w:t>
        </w:r>
      </w:ins>
      <w:ins w:id="217" w:author="lighthouse" w:date="2011-10-19T21:20:00Z">
        <w:r w:rsidR="0086425F">
          <w:rPr>
            <w:rFonts w:hint="eastAsia"/>
            <w:lang w:eastAsia="ja-JP"/>
          </w:rPr>
          <w:t xml:space="preserve"> IALA Guideline 1081</w:t>
        </w:r>
      </w:ins>
      <w:ins w:id="218" w:author="lighthouse" w:date="2011-10-19T21:28:00Z">
        <w:r w:rsidR="000827AF">
          <w:rPr>
            <w:rFonts w:hint="eastAsia"/>
            <w:lang w:eastAsia="ja-JP"/>
          </w:rPr>
          <w:t xml:space="preserve"> </w:t>
        </w:r>
      </w:ins>
    </w:p>
    <w:p w14:paraId="19B8C64E" w14:textId="77777777" w:rsidR="00071B70" w:rsidRPr="00071B70" w:rsidDel="00166F8A" w:rsidRDefault="00071B70" w:rsidP="00071B70">
      <w:pPr>
        <w:pStyle w:val="BodyText"/>
        <w:rPr>
          <w:del w:id="219" w:author="lighthouse" w:date="2012-04-26T17:19:00Z"/>
          <w:lang w:eastAsia="ja-JP"/>
        </w:rPr>
      </w:pPr>
    </w:p>
    <w:p w14:paraId="609C4F1D" w14:textId="77777777" w:rsidR="00071B70" w:rsidDel="00166F8A" w:rsidRDefault="00071B70" w:rsidP="00223450">
      <w:pPr>
        <w:pStyle w:val="BodyText"/>
        <w:rPr>
          <w:del w:id="220" w:author="lighthouse" w:date="2012-04-26T17:19:00Z"/>
          <w:lang w:eastAsia="ja-JP"/>
        </w:rPr>
      </w:pPr>
    </w:p>
    <w:p w14:paraId="6793EEE3" w14:textId="77777777" w:rsidR="00071B70" w:rsidRDefault="00071B70" w:rsidP="00071B70">
      <w:pPr>
        <w:pStyle w:val="Heading2"/>
        <w:rPr>
          <w:lang w:eastAsia="ja-JP"/>
        </w:rPr>
      </w:pPr>
      <w:r>
        <w:rPr>
          <w:rFonts w:hint="eastAsia"/>
          <w:lang w:eastAsia="ja-JP"/>
        </w:rPr>
        <w:t>Permanent</w:t>
      </w:r>
    </w:p>
    <w:p w14:paraId="31407520" w14:textId="77777777" w:rsidR="00071B70" w:rsidRDefault="00071B70" w:rsidP="00071B70">
      <w:pPr>
        <w:pStyle w:val="BodyText"/>
        <w:rPr>
          <w:ins w:id="221" w:author="lighthouse" w:date="2011-10-19T19:18:00Z"/>
          <w:lang w:eastAsia="ja-JP"/>
        </w:rPr>
      </w:pPr>
      <w:ins w:id="222" w:author="lighthouse" w:date="2011-10-19T19:22:00Z">
        <w:r>
          <w:rPr>
            <w:rFonts w:hint="eastAsia"/>
            <w:lang w:eastAsia="ja-JP"/>
          </w:rPr>
          <w:t xml:space="preserve">Permanent </w:t>
        </w:r>
      </w:ins>
      <w:del w:id="223" w:author="lighthouse" w:date="2011-10-19T19:22:00Z">
        <w:r w:rsidDel="00632C5F">
          <w:delText>V</w:delText>
        </w:r>
      </w:del>
      <w:ins w:id="224" w:author="lighthouse" w:date="2011-10-19T19:22:00Z">
        <w:r>
          <w:rPr>
            <w:rFonts w:hint="eastAsia"/>
            <w:lang w:eastAsia="ja-JP"/>
          </w:rPr>
          <w:t>v</w:t>
        </w:r>
      </w:ins>
      <w:r>
        <w:t>irtual AtoN</w:t>
      </w:r>
      <w:r w:rsidRPr="0048570D">
        <w:t xml:space="preserve"> are not intended to replace physical aids to navigatio</w:t>
      </w:r>
      <w:ins w:id="225" w:author="lighthouse" w:date="2011-10-19T19:18:00Z">
        <w:r>
          <w:rPr>
            <w:rFonts w:hint="eastAsia"/>
            <w:lang w:eastAsia="ja-JP"/>
          </w:rPr>
          <w:t xml:space="preserve">n </w:t>
        </w:r>
      </w:ins>
      <w:del w:id="226" w:author="lighthouse" w:date="2011-10-19T19:18:00Z">
        <w:r w:rsidRPr="0048570D" w:rsidDel="00632C5F">
          <w:delText>n</w:delText>
        </w:r>
      </w:del>
      <w:ins w:id="227" w:author="lighthouse" w:date="2011-10-19T19:19:00Z">
        <w:r>
          <w:rPr>
            <w:rFonts w:hint="eastAsia"/>
            <w:lang w:eastAsia="ja-JP"/>
          </w:rPr>
          <w:t>except i</w:t>
        </w:r>
      </w:ins>
      <w:ins w:id="228" w:author="lighthouse" w:date="2011-10-19T19:18:00Z">
        <w:r>
          <w:rPr>
            <w:rFonts w:hint="eastAsia"/>
            <w:lang w:eastAsia="ja-JP"/>
          </w:rPr>
          <w:t xml:space="preserve">n </w:t>
        </w:r>
      </w:ins>
      <w:ins w:id="229"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230" w:author="lighthouse" w:date="2011-10-19T19:25:00Z">
        <w:r>
          <w:rPr>
            <w:rFonts w:hint="eastAsia"/>
            <w:lang w:eastAsia="ja-JP"/>
          </w:rPr>
          <w:t xml:space="preserve">shows </w:t>
        </w:r>
      </w:ins>
      <w:ins w:id="231" w:author="lighthouse" w:date="2012-04-26T16:41:00Z">
        <w:r w:rsidR="00502A70">
          <w:rPr>
            <w:rFonts w:hint="eastAsia"/>
            <w:lang w:eastAsia="ja-JP"/>
          </w:rPr>
          <w:t xml:space="preserve">it to be </w:t>
        </w:r>
      </w:ins>
      <w:ins w:id="232" w:author="lighthouse" w:date="2011-10-19T19:19:00Z">
        <w:r>
          <w:rPr>
            <w:rFonts w:hint="eastAsia"/>
            <w:lang w:eastAsia="ja-JP"/>
          </w:rPr>
          <w:t>appropriate</w:t>
        </w:r>
      </w:ins>
      <w:ins w:id="233" w:author="lighthouse" w:date="2011-10-19T19:31:00Z">
        <w:r>
          <w:rPr>
            <w:rFonts w:hint="eastAsia"/>
            <w:lang w:eastAsia="ja-JP"/>
          </w:rPr>
          <w:t xml:space="preserve"> and </w:t>
        </w:r>
      </w:ins>
      <w:ins w:id="234" w:author="lighthouse" w:date="2012-04-26T16:41:00Z">
        <w:r w:rsidR="00502A70">
          <w:rPr>
            <w:rFonts w:hint="eastAsia"/>
            <w:lang w:eastAsia="ja-JP"/>
          </w:rPr>
          <w:t xml:space="preserve">after </w:t>
        </w:r>
      </w:ins>
      <w:ins w:id="235" w:author="lighthouse" w:date="2011-10-19T19:31:00Z">
        <w:r>
          <w:rPr>
            <w:rFonts w:hint="eastAsia"/>
            <w:lang w:eastAsia="ja-JP"/>
          </w:rPr>
          <w:t>approval of a national competent a</w:t>
        </w:r>
      </w:ins>
      <w:ins w:id="236" w:author="lighthouse" w:date="2011-10-19T19:32:00Z">
        <w:r>
          <w:rPr>
            <w:rFonts w:hint="eastAsia"/>
            <w:lang w:eastAsia="ja-JP"/>
          </w:rPr>
          <w:t>u</w:t>
        </w:r>
      </w:ins>
      <w:ins w:id="237" w:author="lighthouse" w:date="2011-10-19T19:31:00Z">
        <w:r>
          <w:rPr>
            <w:rFonts w:hint="eastAsia"/>
            <w:lang w:eastAsia="ja-JP"/>
          </w:rPr>
          <w:t>thority</w:t>
        </w:r>
      </w:ins>
      <w:r w:rsidRPr="0048570D">
        <w:t>.</w:t>
      </w:r>
      <w:ins w:id="238" w:author="lighthouse" w:date="2011-10-19T21:37:00Z">
        <w:r w:rsidR="004177F6" w:rsidRPr="00483E16">
          <w:rPr>
            <w:rFonts w:hint="eastAsia"/>
            <w:szCs w:val="22"/>
            <w:lang w:eastAsia="ja-JP"/>
          </w:rPr>
          <w:t xml:space="preserve">  For example, </w:t>
        </w:r>
      </w:ins>
      <w:ins w:id="239" w:author="lighthouse" w:date="2011-10-19T21:39:00Z">
        <w:r w:rsidR="004177F6" w:rsidRPr="00483E16">
          <w:rPr>
            <w:rFonts w:hint="eastAsia"/>
            <w:szCs w:val="22"/>
            <w:lang w:eastAsia="ja-JP"/>
          </w:rPr>
          <w:t>permanent v</w:t>
        </w:r>
      </w:ins>
      <w:ins w:id="240" w:author="lighthouse" w:date="2011-10-19T21:38:00Z">
        <w:r w:rsidR="00467759" w:rsidRPr="00467759">
          <w:rPr>
            <w:rFonts w:cs="Arial"/>
            <w:szCs w:val="22"/>
            <w:rPrChange w:id="241" w:author="lighthouse" w:date="2012-11-13T10:30:00Z">
              <w:rPr>
                <w:rFonts w:cs="Arial"/>
                <w:sz w:val="20"/>
                <w:szCs w:val="20"/>
              </w:rPr>
            </w:rPrChange>
          </w:rPr>
          <w:t xml:space="preserve">irtual AtoN can be effectively utilized where it is </w:t>
        </w:r>
      </w:ins>
      <w:ins w:id="242" w:author="lighthouse" w:date="2012-11-13T13:27:00Z">
        <w:r w:rsidR="005640BD">
          <w:rPr>
            <w:rFonts w:cs="Arial" w:hint="eastAsia"/>
            <w:szCs w:val="22"/>
            <w:lang w:eastAsia="ja-JP"/>
          </w:rPr>
          <w:t xml:space="preserve">very </w:t>
        </w:r>
      </w:ins>
      <w:ins w:id="243" w:author="lighthouse" w:date="2011-10-19T21:38:00Z">
        <w:r w:rsidR="00467759" w:rsidRPr="00467759">
          <w:rPr>
            <w:rFonts w:cs="Arial"/>
            <w:szCs w:val="22"/>
            <w:rPrChange w:id="244" w:author="lighthouse" w:date="2012-11-13T10:30:00Z">
              <w:rPr>
                <w:rFonts w:cs="Arial"/>
                <w:sz w:val="20"/>
                <w:szCs w:val="20"/>
              </w:rPr>
            </w:rPrChange>
          </w:rPr>
          <w:t xml:space="preserve">difficult to place </w:t>
        </w:r>
      </w:ins>
      <w:ins w:id="245" w:author="lighthouse" w:date="2012-04-24T19:26:00Z">
        <w:r w:rsidR="00467759" w:rsidRPr="00467759">
          <w:rPr>
            <w:rFonts w:cs="Arial"/>
            <w:szCs w:val="22"/>
            <w:lang w:eastAsia="ja-JP"/>
            <w:rPrChange w:id="246" w:author="lighthouse" w:date="2012-11-13T10:30:00Z">
              <w:rPr>
                <w:rFonts w:cs="Arial"/>
                <w:sz w:val="20"/>
                <w:szCs w:val="20"/>
                <w:lang w:eastAsia="ja-JP"/>
              </w:rPr>
            </w:rPrChange>
          </w:rPr>
          <w:t xml:space="preserve">or to maintain </w:t>
        </w:r>
      </w:ins>
      <w:ins w:id="247" w:author="lighthouse" w:date="2011-10-19T21:38:00Z">
        <w:r w:rsidR="00467759" w:rsidRPr="00467759">
          <w:rPr>
            <w:rFonts w:cs="Arial"/>
            <w:szCs w:val="22"/>
            <w:rPrChange w:id="248" w:author="lighthouse" w:date="2012-11-13T10:30:00Z">
              <w:rPr>
                <w:rFonts w:cs="Arial"/>
                <w:sz w:val="20"/>
                <w:szCs w:val="20"/>
              </w:rPr>
            </w:rPrChange>
          </w:rPr>
          <w:t>a physical AtoN due to sea state, winds or other environmental conditions.</w:t>
        </w:r>
      </w:ins>
      <w:ins w:id="249" w:author="lighthouse" w:date="2011-10-19T19:26:00Z">
        <w:r w:rsidRPr="00483E16">
          <w:rPr>
            <w:rFonts w:hint="eastAsia"/>
            <w:szCs w:val="22"/>
            <w:lang w:eastAsia="ja-JP"/>
          </w:rPr>
          <w:t xml:space="preserve">  </w:t>
        </w:r>
      </w:ins>
      <w:ins w:id="250" w:author="lighthouse" w:date="2011-10-19T21:39:00Z">
        <w:r w:rsidR="004177F6" w:rsidRPr="00483E16">
          <w:rPr>
            <w:rFonts w:hint="eastAsia"/>
            <w:szCs w:val="22"/>
            <w:lang w:eastAsia="ja-JP"/>
          </w:rPr>
          <w:t xml:space="preserve">The specific usage is </w:t>
        </w:r>
        <w:r w:rsidR="004177F6" w:rsidRPr="00483E16">
          <w:rPr>
            <w:szCs w:val="22"/>
            <w:lang w:eastAsia="ja-JP"/>
          </w:rPr>
          <w:t>referred</w:t>
        </w:r>
        <w:r w:rsidR="004177F6" w:rsidRPr="00483E16">
          <w:rPr>
            <w:rFonts w:hint="eastAsia"/>
            <w:szCs w:val="22"/>
            <w:lang w:eastAsia="ja-JP"/>
          </w:rPr>
          <w:t xml:space="preserve"> </w:t>
        </w:r>
      </w:ins>
      <w:ins w:id="251" w:author="lighthouse" w:date="2012-04-26T00:01:00Z">
        <w:r w:rsidR="0052386C" w:rsidRPr="00483E16">
          <w:rPr>
            <w:rFonts w:hint="eastAsia"/>
            <w:szCs w:val="22"/>
            <w:lang w:eastAsia="ja-JP"/>
          </w:rPr>
          <w:t>at</w:t>
        </w:r>
      </w:ins>
      <w:ins w:id="252" w:author="lighthouse" w:date="2011-10-19T21:39:00Z">
        <w:r w:rsidR="004177F6" w:rsidRPr="00483E16">
          <w:rPr>
            <w:rFonts w:hint="eastAsia"/>
            <w:szCs w:val="22"/>
            <w:lang w:eastAsia="ja-JP"/>
          </w:rPr>
          <w:t xml:space="preserve"> the </w:t>
        </w:r>
      </w:ins>
      <w:ins w:id="253" w:author="lighthouse" w:date="2012-04-25T18:37:00Z">
        <w:r w:rsidR="00FA2782" w:rsidRPr="00483E16">
          <w:rPr>
            <w:rFonts w:hint="eastAsia"/>
            <w:szCs w:val="22"/>
            <w:lang w:eastAsia="ja-JP"/>
          </w:rPr>
          <w:t xml:space="preserve">Annex 1 </w:t>
        </w:r>
      </w:ins>
      <w:ins w:id="254" w:author="lighthouse" w:date="2011-10-19T21:39:00Z">
        <w:r w:rsidR="004177F6" w:rsidRPr="00483E16">
          <w:rPr>
            <w:rFonts w:hint="eastAsia"/>
            <w:szCs w:val="22"/>
            <w:lang w:eastAsia="ja-JP"/>
          </w:rPr>
          <w:t>of IALA Guideline 1081</w:t>
        </w:r>
      </w:ins>
      <w:ins w:id="255" w:author="lighthouse" w:date="2012-04-25T18:37:00Z">
        <w:r w:rsidR="00FA2782" w:rsidRPr="00483E16">
          <w:rPr>
            <w:rFonts w:hint="eastAsia"/>
            <w:szCs w:val="22"/>
            <w:lang w:eastAsia="ja-JP"/>
          </w:rPr>
          <w:t>.</w:t>
        </w:r>
      </w:ins>
      <w:ins w:id="256" w:author="lighthouse" w:date="2011-10-19T21:39:00Z">
        <w:r w:rsidR="004177F6" w:rsidRPr="00483E16">
          <w:rPr>
            <w:szCs w:val="22"/>
            <w:lang w:eastAsia="ja-JP"/>
          </w:rPr>
          <w:t xml:space="preserve"> </w:t>
        </w:r>
      </w:ins>
    </w:p>
    <w:p w14:paraId="10DA0D5E" w14:textId="77777777" w:rsidR="00071B70" w:rsidRPr="0052386C" w:rsidDel="00166F8A" w:rsidRDefault="00071B70" w:rsidP="00223450">
      <w:pPr>
        <w:pStyle w:val="BodyText"/>
        <w:rPr>
          <w:del w:id="257" w:author="lighthouse" w:date="2012-04-26T17:19:00Z"/>
          <w:lang w:eastAsia="ja-JP"/>
        </w:rPr>
      </w:pPr>
    </w:p>
    <w:p w14:paraId="183F803B" w14:textId="77777777" w:rsidR="00071B70" w:rsidDel="00166F8A" w:rsidRDefault="00071B70" w:rsidP="00223450">
      <w:pPr>
        <w:pStyle w:val="BodyText"/>
        <w:rPr>
          <w:del w:id="258" w:author="lighthouse" w:date="2012-04-26T17:19:00Z"/>
          <w:lang w:eastAsia="ja-JP"/>
        </w:rPr>
      </w:pPr>
    </w:p>
    <w:p w14:paraId="572709EF" w14:textId="77777777" w:rsidR="006328BA" w:rsidRDefault="006328BA" w:rsidP="006328BA">
      <w:pPr>
        <w:pStyle w:val="Heading1"/>
        <w:numPr>
          <w:ilvl w:val="0"/>
          <w:numId w:val="7"/>
        </w:numPr>
      </w:pPr>
      <w:bookmarkStart w:id="259" w:name="_Toc257185401"/>
      <w:r>
        <w:t>Risks, Limitations and Benefits</w:t>
      </w:r>
      <w:bookmarkEnd w:id="259"/>
    </w:p>
    <w:p w14:paraId="0FB50000" w14:textId="77777777" w:rsidR="006328BA" w:rsidRDefault="006328BA" w:rsidP="006328BA">
      <w:pPr>
        <w:pStyle w:val="Heading2"/>
      </w:pPr>
      <w:bookmarkStart w:id="260" w:name="_Toc257185402"/>
      <w:r>
        <w:t>Risks</w:t>
      </w:r>
      <w:bookmarkEnd w:id="260"/>
    </w:p>
    <w:p w14:paraId="2DCDC23D" w14:textId="77777777" w:rsidR="00E646D6" w:rsidRPr="003A2A50" w:rsidRDefault="00F039D3" w:rsidP="00E646D6">
      <w:pPr>
        <w:pStyle w:val="BodyText"/>
      </w:pPr>
      <w:ins w:id="261" w:author="lighthouse" w:date="2011-10-19T21:51:00Z">
        <w:r>
          <w:t>In the short to medium term</w:t>
        </w:r>
        <w:r>
          <w:rPr>
            <w:rFonts w:hint="eastAsia"/>
            <w:lang w:eastAsia="ja-JP"/>
          </w:rPr>
          <w:t xml:space="preserve">, </w:t>
        </w:r>
      </w:ins>
      <w:del w:id="262" w:author="lighthouse" w:date="2011-10-19T21:51:00Z">
        <w:r w:rsidR="00BD0A5D" w:rsidDel="00F039D3">
          <w:delText>A</w:delText>
        </w:r>
      </w:del>
      <w:ins w:id="263"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14:paraId="49A16784" w14:textId="77777777" w:rsidR="00E646D6" w:rsidRPr="003A2A50" w:rsidDel="000A0312" w:rsidRDefault="00E646D6" w:rsidP="00E646D6">
      <w:pPr>
        <w:pStyle w:val="BodyText"/>
        <w:rPr>
          <w:del w:id="264" w:author="lighthouse" w:date="2011-10-19T22:26:00Z"/>
        </w:rPr>
      </w:pPr>
      <w:r w:rsidRPr="009423F0">
        <w:t xml:space="preserve">Radar </w:t>
      </w:r>
      <w:ins w:id="265" w:author="lighthouse" w:date="2011-10-19T22:28:00Z">
        <w:r w:rsidR="000A0312">
          <w:rPr>
            <w:rFonts w:hint="eastAsia"/>
            <w:lang w:eastAsia="ja-JP"/>
          </w:rPr>
          <w:t>that compl</w:t>
        </w:r>
      </w:ins>
      <w:ins w:id="266" w:author="lighthouse" w:date="2011-10-19T22:29:00Z">
        <w:r w:rsidR="000A0312">
          <w:rPr>
            <w:rFonts w:hint="eastAsia"/>
            <w:lang w:eastAsia="ja-JP"/>
          </w:rPr>
          <w:t>ies</w:t>
        </w:r>
      </w:ins>
      <w:ins w:id="267" w:author="lighthouse" w:date="2011-10-19T22:28:00Z">
        <w:r w:rsidR="000A0312">
          <w:rPr>
            <w:rFonts w:hint="eastAsia"/>
            <w:lang w:eastAsia="ja-JP"/>
          </w:rPr>
          <w:t xml:space="preserve"> with the </w:t>
        </w:r>
      </w:ins>
      <w:ins w:id="268"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w:t>
        </w:r>
        <w:proofErr w:type="gramStart"/>
        <w:r w:rsidR="000A0312" w:rsidRPr="000A0312">
          <w:rPr>
            <w:lang w:eastAsia="ja-JP"/>
          </w:rPr>
          <w:t>MSC.191(</w:t>
        </w:r>
        <w:proofErr w:type="gramEnd"/>
        <w:r w:rsidR="000A0312" w:rsidRPr="000A0312">
          <w:rPr>
            <w:lang w:eastAsia="ja-JP"/>
          </w:rPr>
          <w:t xml:space="preserve">79) </w:t>
        </w:r>
      </w:ins>
      <w:r w:rsidRPr="009423F0">
        <w:t xml:space="preserve">will only display </w:t>
      </w:r>
      <w:del w:id="269" w:author="lighthouse" w:date="2011-10-19T22:25:00Z">
        <w:r w:rsidDel="000A0312">
          <w:delText>V</w:delText>
        </w:r>
        <w:r w:rsidRPr="009423F0" w:rsidDel="000A0312">
          <w:delText xml:space="preserve">irtual </w:delText>
        </w:r>
      </w:del>
      <w:ins w:id="270" w:author="lighthouse" w:date="2011-10-19T21:55:00Z">
        <w:r w:rsidR="00D7758D">
          <w:rPr>
            <w:rFonts w:hint="eastAsia"/>
            <w:lang w:eastAsia="ja-JP"/>
          </w:rPr>
          <w:t xml:space="preserve">AIS </w:t>
        </w:r>
      </w:ins>
      <w:r w:rsidRPr="009423F0">
        <w:t xml:space="preserve">AtoN </w:t>
      </w:r>
      <w:ins w:id="271" w:author="lighthouse" w:date="2011-10-19T22:25:00Z">
        <w:r w:rsidR="000A0312">
          <w:rPr>
            <w:rFonts w:hint="eastAsia"/>
            <w:lang w:eastAsia="ja-JP"/>
          </w:rPr>
          <w:t>symbol approved by IMO SN/Circ.243</w:t>
        </w:r>
      </w:ins>
      <w:ins w:id="272" w:author="lighthouse" w:date="2011-10-19T22:27:00Z">
        <w:r w:rsidR="000A0312">
          <w:rPr>
            <w:rFonts w:hint="eastAsia"/>
            <w:lang w:eastAsia="ja-JP"/>
          </w:rPr>
          <w:t xml:space="preserve">, a diamond with crosshair </w:t>
        </w:r>
      </w:ins>
      <w:ins w:id="273" w:author="lighthouse" w:date="2011-10-19T22:31:00Z">
        <w:r w:rsidR="000A0312">
          <w:rPr>
            <w:lang w:eastAsia="ja-JP"/>
          </w:rPr>
          <w:t>centred</w:t>
        </w:r>
      </w:ins>
      <w:ins w:id="274" w:author="lighthouse" w:date="2011-10-19T22:25:00Z">
        <w:r w:rsidR="000A0312">
          <w:rPr>
            <w:rFonts w:hint="eastAsia"/>
            <w:lang w:eastAsia="ja-JP"/>
          </w:rPr>
          <w:t>.</w:t>
        </w:r>
      </w:ins>
      <w:ins w:id="275" w:author="lighthouse" w:date="2011-10-19T22:26:00Z">
        <w:r w:rsidR="000A0312" w:rsidRPr="009423F0" w:rsidDel="000A0312">
          <w:t xml:space="preserve"> </w:t>
        </w:r>
      </w:ins>
      <w:del w:id="276"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14:paraId="500D061F" w14:textId="77777777" w:rsidR="00E646D6" w:rsidRPr="003A2A50" w:rsidRDefault="00E646D6" w:rsidP="000A0312">
      <w:pPr>
        <w:pStyle w:val="BodyText"/>
      </w:pPr>
      <w:del w:id="277"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14:paraId="1EB0C4EE" w14:textId="77777777" w:rsidR="00E646D6" w:rsidRDefault="00E646D6" w:rsidP="00E646D6">
      <w:pPr>
        <w:pStyle w:val="BodyText"/>
      </w:pPr>
      <w:r w:rsidRPr="009423F0">
        <w:t>ECDIS equipment fitted</w:t>
      </w:r>
      <w:r>
        <w:t xml:space="preserve"> prior to 2009</w:t>
      </w:r>
      <w:r w:rsidRPr="009423F0">
        <w:t xml:space="preserve"> will not show </w:t>
      </w:r>
      <w:r>
        <w:t>V</w:t>
      </w:r>
      <w:r w:rsidRPr="009423F0">
        <w:t xml:space="preserve">irtual </w:t>
      </w:r>
      <w:ins w:id="278" w:author="lighthouse" w:date="2011-10-19T21:56:00Z">
        <w:r w:rsidR="00D7758D">
          <w:rPr>
            <w:rFonts w:hint="eastAsia"/>
            <w:lang w:eastAsia="ja-JP"/>
          </w:rPr>
          <w:t xml:space="preserve">AIS </w:t>
        </w:r>
      </w:ins>
      <w:proofErr w:type="spellStart"/>
      <w:r w:rsidRPr="009423F0">
        <w:t>AtoNs</w:t>
      </w:r>
      <w:proofErr w:type="spellEnd"/>
      <w:r w:rsidRPr="009423F0">
        <w:t xml:space="preserve"> until the equipment is upgraded or replaced, which is unlikely under the current “grand-fathering” arrangements.  There is currently no provision for </w:t>
      </w:r>
      <w:r>
        <w:t>V</w:t>
      </w:r>
      <w:r w:rsidRPr="009423F0">
        <w:t xml:space="preserve">irtual </w:t>
      </w:r>
      <w:proofErr w:type="spellStart"/>
      <w:r w:rsidRPr="009423F0">
        <w:t>AtoNs</w:t>
      </w:r>
      <w:proofErr w:type="spellEnd"/>
      <w:r w:rsidRPr="009423F0">
        <w:t xml:space="preserve"> in S-57, or a symbol in S-52, but this </w:t>
      </w:r>
      <w:r>
        <w:t>is capable of</w:t>
      </w:r>
      <w:r w:rsidRPr="009423F0">
        <w:t xml:space="preserve"> implement</w:t>
      </w:r>
      <w:r>
        <w:t>ation</w:t>
      </w:r>
      <w:r w:rsidRPr="009423F0">
        <w:t xml:space="preserve">.  However, even when </w:t>
      </w:r>
      <w:r>
        <w:t>V</w:t>
      </w:r>
      <w:r w:rsidRPr="009423F0">
        <w:t xml:space="preserve">irtual </w:t>
      </w:r>
      <w:proofErr w:type="spellStart"/>
      <w:r w:rsidRPr="009423F0">
        <w:t>AtoNs</w:t>
      </w:r>
      <w:proofErr w:type="spellEnd"/>
      <w:r w:rsidRPr="009423F0">
        <w:t xml:space="preserve"> are reflected in S-57 and S-52, existing ECDIS will only show an orange “?” upon encountering a </w:t>
      </w:r>
      <w:r>
        <w:t>V</w:t>
      </w:r>
      <w:r w:rsidRPr="009423F0">
        <w:t>irtual AtoN object in the ENC database.  The orange “?” can be interrogated for further detail.</w:t>
      </w:r>
    </w:p>
    <w:p w14:paraId="7E7FA6FD" w14:textId="77777777" w:rsidR="00E646D6" w:rsidRDefault="00E646D6" w:rsidP="00E646D6">
      <w:pPr>
        <w:pStyle w:val="BodyText"/>
        <w:rPr>
          <w:ins w:id="279" w:author="lighthouse" w:date="2011-10-19T22:01:00Z"/>
          <w:lang w:eastAsia="ja-JP"/>
        </w:rPr>
      </w:pPr>
      <w:r>
        <w:t>T</w:t>
      </w:r>
      <w:r w:rsidRPr="009423F0">
        <w:t xml:space="preserve">he MKD should display AIS </w:t>
      </w:r>
      <w:proofErr w:type="spellStart"/>
      <w:r w:rsidRPr="009423F0">
        <w:t>AtoNs</w:t>
      </w:r>
      <w:proofErr w:type="spellEnd"/>
      <w:r w:rsidRPr="009423F0">
        <w:t>, including the virtual flag, but it is known that some MKDs do not meet this requirement.</w:t>
      </w:r>
    </w:p>
    <w:p w14:paraId="02363186" w14:textId="77777777" w:rsidR="00D7758D" w:rsidRDefault="00D7758D" w:rsidP="00E646D6">
      <w:pPr>
        <w:pStyle w:val="BodyText"/>
        <w:rPr>
          <w:ins w:id="280" w:author="lighthouse" w:date="2011-10-19T22:05:00Z"/>
          <w:lang w:eastAsia="ja-JP"/>
        </w:rPr>
      </w:pPr>
      <w:ins w:id="281" w:author="lighthouse" w:date="2011-10-19T22:01:00Z">
        <w:r>
          <w:rPr>
            <w:rFonts w:hint="eastAsia"/>
            <w:lang w:eastAsia="ja-JP"/>
          </w:rPr>
          <w:t>One of the risks associated with virtual AtoN</w:t>
        </w:r>
      </w:ins>
      <w:ins w:id="282" w:author="lighthouse" w:date="2012-04-24T19:41:00Z">
        <w:r w:rsidR="00F64FAA">
          <w:rPr>
            <w:rFonts w:hint="eastAsia"/>
            <w:lang w:eastAsia="ja-JP"/>
          </w:rPr>
          <w:t>,</w:t>
        </w:r>
      </w:ins>
      <w:ins w:id="283" w:author="lighthouse" w:date="2012-04-24T19:40:00Z">
        <w:r w:rsidR="00F64FAA">
          <w:rPr>
            <w:rFonts w:hint="eastAsia"/>
            <w:lang w:eastAsia="ja-JP"/>
          </w:rPr>
          <w:t xml:space="preserve"> when it is used to replace a physical AtoN</w:t>
        </w:r>
      </w:ins>
      <w:ins w:id="284" w:author="lighthouse" w:date="2012-04-24T19:41:00Z">
        <w:r w:rsidR="00F64FAA">
          <w:rPr>
            <w:rFonts w:hint="eastAsia"/>
            <w:lang w:eastAsia="ja-JP"/>
          </w:rPr>
          <w:t>,</w:t>
        </w:r>
      </w:ins>
      <w:ins w:id="285" w:author="lighthouse" w:date="2011-10-19T22:03:00Z">
        <w:r w:rsidR="00A15FBD">
          <w:rPr>
            <w:rFonts w:hint="eastAsia"/>
            <w:lang w:eastAsia="ja-JP"/>
          </w:rPr>
          <w:t xml:space="preserve"> is that the mariner ignore</w:t>
        </w:r>
      </w:ins>
      <w:ins w:id="286" w:author="lighthouse" w:date="2012-04-24T19:41:00Z">
        <w:r w:rsidR="00F64FAA">
          <w:rPr>
            <w:rFonts w:hint="eastAsia"/>
            <w:lang w:eastAsia="ja-JP"/>
          </w:rPr>
          <w:t>s</w:t>
        </w:r>
      </w:ins>
      <w:ins w:id="287" w:author="lighthouse" w:date="2011-10-19T22:03:00Z">
        <w:r w:rsidR="00A15FBD">
          <w:rPr>
            <w:rFonts w:hint="eastAsia"/>
            <w:lang w:eastAsia="ja-JP"/>
          </w:rPr>
          <w:t xml:space="preserve"> </w:t>
        </w:r>
        <w:r w:rsidR="00A15FBD">
          <w:rPr>
            <w:lang w:eastAsia="ja-JP"/>
          </w:rPr>
          <w:t>virtual</w:t>
        </w:r>
        <w:r w:rsidR="00A15FBD">
          <w:rPr>
            <w:rFonts w:hint="eastAsia"/>
            <w:lang w:eastAsia="ja-JP"/>
          </w:rPr>
          <w:t xml:space="preserve"> AtoN information as it does not physically </w:t>
        </w:r>
      </w:ins>
      <w:ins w:id="288" w:author="lighthouse" w:date="2011-10-19T22:04:00Z">
        <w:r w:rsidR="00A15FBD">
          <w:rPr>
            <w:lang w:eastAsia="ja-JP"/>
          </w:rPr>
          <w:t>exists</w:t>
        </w:r>
      </w:ins>
      <w:ins w:id="289" w:author="lighthouse" w:date="2011-10-19T22:03:00Z">
        <w:r w:rsidR="00A15FBD">
          <w:rPr>
            <w:rFonts w:hint="eastAsia"/>
            <w:lang w:eastAsia="ja-JP"/>
          </w:rPr>
          <w:t>.</w:t>
        </w:r>
      </w:ins>
    </w:p>
    <w:p w14:paraId="74168DA9" w14:textId="77777777" w:rsidR="00A15FBD" w:rsidRDefault="00A15FBD" w:rsidP="00E646D6">
      <w:pPr>
        <w:pStyle w:val="BodyText"/>
        <w:rPr>
          <w:ins w:id="290" w:author="lighthouse" w:date="2011-10-19T22:09:00Z"/>
          <w:lang w:eastAsia="ja-JP"/>
        </w:rPr>
      </w:pPr>
      <w:ins w:id="291" w:author="lighthouse" w:date="2011-10-19T22:05:00Z">
        <w:r>
          <w:rPr>
            <w:rFonts w:hint="eastAsia"/>
            <w:lang w:eastAsia="ja-JP"/>
          </w:rPr>
          <w:t xml:space="preserve">Although virtual AtoN is not intended to </w:t>
        </w:r>
        <w:r>
          <w:rPr>
            <w:lang w:eastAsia="ja-JP"/>
          </w:rPr>
          <w:t>re</w:t>
        </w:r>
      </w:ins>
      <w:ins w:id="292" w:author="lighthouse" w:date="2011-10-19T22:14:00Z">
        <w:r w:rsidR="007B774A">
          <w:rPr>
            <w:rFonts w:hint="eastAsia"/>
            <w:lang w:eastAsia="ja-JP"/>
          </w:rPr>
          <w:t>place</w:t>
        </w:r>
      </w:ins>
      <w:ins w:id="293" w:author="lighthouse" w:date="2011-10-19T22:05:00Z">
        <w:r>
          <w:rPr>
            <w:rFonts w:hint="eastAsia"/>
            <w:lang w:eastAsia="ja-JP"/>
          </w:rPr>
          <w:t xml:space="preserve"> physical AtoN</w:t>
        </w:r>
      </w:ins>
      <w:ins w:id="294" w:author="lighthouse" w:date="2011-10-19T22:18:00Z">
        <w:r w:rsidR="007B774A">
          <w:rPr>
            <w:rFonts w:hint="eastAsia"/>
            <w:lang w:eastAsia="ja-JP"/>
          </w:rPr>
          <w:t xml:space="preserve"> in most of cases</w:t>
        </w:r>
      </w:ins>
      <w:ins w:id="295" w:author="lighthouse" w:date="2011-10-19T22:05:00Z">
        <w:r>
          <w:rPr>
            <w:rFonts w:hint="eastAsia"/>
            <w:lang w:eastAsia="ja-JP"/>
          </w:rPr>
          <w:t xml:space="preserve">, there is a risk that many service providers will take advantage of relatively low cost of </w:t>
        </w:r>
      </w:ins>
      <w:ins w:id="296" w:author="lighthouse" w:date="2011-10-19T22:08:00Z">
        <w:r>
          <w:rPr>
            <w:lang w:eastAsia="ja-JP"/>
          </w:rPr>
          <w:t>virtu</w:t>
        </w:r>
        <w:r>
          <w:rPr>
            <w:rFonts w:hint="eastAsia"/>
            <w:lang w:eastAsia="ja-JP"/>
          </w:rPr>
          <w:t xml:space="preserve">al AtoN to replace physical ones unless </w:t>
        </w:r>
        <w:proofErr w:type="gramStart"/>
        <w:r>
          <w:rPr>
            <w:rFonts w:hint="eastAsia"/>
            <w:lang w:eastAsia="ja-JP"/>
          </w:rPr>
          <w:t xml:space="preserve">the decision is </w:t>
        </w:r>
      </w:ins>
      <w:ins w:id="297" w:author="lighthouse" w:date="2011-10-19T22:16:00Z">
        <w:r w:rsidR="007B774A">
          <w:rPr>
            <w:rFonts w:hint="eastAsia"/>
            <w:lang w:eastAsia="ja-JP"/>
          </w:rPr>
          <w:t xml:space="preserve">taken by a competent authority </w:t>
        </w:r>
      </w:ins>
      <w:ins w:id="298" w:author="lighthouse" w:date="2011-10-19T22:09:00Z">
        <w:r>
          <w:rPr>
            <w:rFonts w:hint="eastAsia"/>
            <w:lang w:eastAsia="ja-JP"/>
          </w:rPr>
          <w:t xml:space="preserve">based </w:t>
        </w:r>
      </w:ins>
      <w:ins w:id="299" w:author="lighthouse" w:date="2011-10-19T22:16:00Z">
        <w:r w:rsidR="007B774A">
          <w:rPr>
            <w:rFonts w:hint="eastAsia"/>
            <w:lang w:eastAsia="ja-JP"/>
          </w:rPr>
          <w:t>upon</w:t>
        </w:r>
      </w:ins>
      <w:ins w:id="300" w:author="lighthouse" w:date="2011-10-19T22:09:00Z">
        <w:r>
          <w:rPr>
            <w:rFonts w:hint="eastAsia"/>
            <w:lang w:eastAsia="ja-JP"/>
          </w:rPr>
          <w:t xml:space="preserve"> a proper risk </w:t>
        </w:r>
        <w:r>
          <w:rPr>
            <w:lang w:eastAsia="ja-JP"/>
          </w:rPr>
          <w:t>assessment</w:t>
        </w:r>
        <w:proofErr w:type="gramEnd"/>
        <w:r>
          <w:rPr>
            <w:rFonts w:hint="eastAsia"/>
            <w:lang w:eastAsia="ja-JP"/>
          </w:rPr>
          <w:t>.</w:t>
        </w:r>
      </w:ins>
    </w:p>
    <w:p w14:paraId="20457E24" w14:textId="77777777" w:rsidR="00A15FBD" w:rsidRPr="003A2A50" w:rsidRDefault="00A15FBD" w:rsidP="00E646D6">
      <w:pPr>
        <w:pStyle w:val="BodyText"/>
        <w:rPr>
          <w:lang w:eastAsia="ja-JP"/>
        </w:rPr>
      </w:pPr>
      <w:ins w:id="301" w:author="lighthouse" w:date="2011-10-19T22:10:00Z">
        <w:r>
          <w:rPr>
            <w:rFonts w:hint="eastAsia"/>
            <w:lang w:eastAsia="ja-JP"/>
          </w:rPr>
          <w:t xml:space="preserve">One consideration to be taken </w:t>
        </w:r>
      </w:ins>
      <w:ins w:id="302" w:author="lighthouse" w:date="2011-10-19T22:17:00Z">
        <w:r w:rsidR="007B774A">
          <w:rPr>
            <w:rFonts w:hint="eastAsia"/>
            <w:lang w:eastAsia="ja-JP"/>
          </w:rPr>
          <w:t xml:space="preserve">into account </w:t>
        </w:r>
      </w:ins>
      <w:ins w:id="303" w:author="lighthouse" w:date="2011-10-19T22:10:00Z">
        <w:r>
          <w:rPr>
            <w:rFonts w:hint="eastAsia"/>
            <w:lang w:eastAsia="ja-JP"/>
          </w:rPr>
          <w:t xml:space="preserve">when using virtual AtoN is how much information is presented to the mariners, for example, if a waterway is properly marked on the </w:t>
        </w:r>
      </w:ins>
      <w:ins w:id="304" w:author="lighthouse" w:date="2011-10-19T22:12:00Z">
        <w:r>
          <w:rPr>
            <w:lang w:eastAsia="ja-JP"/>
          </w:rPr>
          <w:t>radar</w:t>
        </w:r>
      </w:ins>
      <w:ins w:id="305" w:author="lighthouse" w:date="2011-10-19T22:10:00Z">
        <w:r>
          <w:rPr>
            <w:rFonts w:hint="eastAsia"/>
            <w:lang w:eastAsia="ja-JP"/>
          </w:rPr>
          <w:t xml:space="preserve"> </w:t>
        </w:r>
      </w:ins>
      <w:ins w:id="306" w:author="lighthouse" w:date="2011-10-19T22:12:00Z">
        <w:r>
          <w:rPr>
            <w:lang w:eastAsia="ja-JP"/>
          </w:rPr>
          <w:t>and</w:t>
        </w:r>
      </w:ins>
      <w:ins w:id="307" w:author="lighthouse" w:date="2011-10-19T22:10:00Z">
        <w:r>
          <w:rPr>
            <w:rFonts w:hint="eastAsia"/>
            <w:lang w:eastAsia="ja-JP"/>
          </w:rPr>
          <w:t xml:space="preserve"> ECDIS</w:t>
        </w:r>
      </w:ins>
      <w:ins w:id="308"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309"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310" w:author="lighthouse" w:date="2011-10-19T22:15:00Z">
        <w:r w:rsidR="007B774A">
          <w:rPr>
            <w:rFonts w:hint="eastAsia"/>
            <w:lang w:eastAsia="ja-JP"/>
          </w:rPr>
          <w:t>o</w:t>
        </w:r>
      </w:ins>
      <w:ins w:id="311" w:author="lighthouse" w:date="2011-10-19T22:13:00Z">
        <w:r w:rsidR="007B774A">
          <w:rPr>
            <w:rFonts w:hint="eastAsia"/>
            <w:lang w:eastAsia="ja-JP"/>
          </w:rPr>
          <w:t xml:space="preserve"> the mariners for the s</w:t>
        </w:r>
      </w:ins>
      <w:ins w:id="312" w:author="lighthouse" w:date="2011-10-19T22:15:00Z">
        <w:r w:rsidR="007B774A">
          <w:rPr>
            <w:rFonts w:hint="eastAsia"/>
            <w:lang w:eastAsia="ja-JP"/>
          </w:rPr>
          <w:t>a</w:t>
        </w:r>
      </w:ins>
      <w:ins w:id="313" w:author="lighthouse" w:date="2011-10-19T22:13:00Z">
        <w:r w:rsidR="007B774A">
          <w:rPr>
            <w:rFonts w:hint="eastAsia"/>
            <w:lang w:eastAsia="ja-JP"/>
          </w:rPr>
          <w:t>me object.</w:t>
        </w:r>
      </w:ins>
    </w:p>
    <w:p w14:paraId="2504EB4B" w14:textId="77777777" w:rsidR="006328BA" w:rsidRDefault="006328BA" w:rsidP="006328BA">
      <w:pPr>
        <w:pStyle w:val="Heading2"/>
      </w:pPr>
      <w:bookmarkStart w:id="314" w:name="_Toc257185403"/>
      <w:r>
        <w:t>Limitations</w:t>
      </w:r>
      <w:bookmarkEnd w:id="314"/>
    </w:p>
    <w:p w14:paraId="48C36946" w14:textId="77777777" w:rsidR="006328BA" w:rsidDel="00F039D3" w:rsidRDefault="006328BA" w:rsidP="006328BA">
      <w:pPr>
        <w:pStyle w:val="BodyText"/>
        <w:rPr>
          <w:del w:id="315" w:author="lighthouse" w:date="2011-10-19T21:51:00Z"/>
          <w:rFonts w:cs="Arial"/>
          <w:szCs w:val="22"/>
        </w:rPr>
      </w:pPr>
      <w:del w:id="316"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14:paraId="0BAA71C8" w14:textId="77777777" w:rsidR="00FD1AFC" w:rsidRDefault="00FD1AFC" w:rsidP="006328BA">
      <w:pPr>
        <w:pStyle w:val="BodyText"/>
        <w:rPr>
          <w:rFonts w:cs="Arial"/>
          <w:szCs w:val="22"/>
        </w:rPr>
      </w:pPr>
      <w:del w:id="317" w:author="lighthouse" w:date="2011-10-19T21:51:00Z">
        <w:r w:rsidDel="00F039D3">
          <w:rPr>
            <w:rFonts w:cs="Arial"/>
            <w:szCs w:val="22"/>
          </w:rPr>
          <w:delText>Other l</w:delText>
        </w:r>
      </w:del>
      <w:ins w:id="318" w:author="lighthouse" w:date="2011-10-19T21:51:00Z">
        <w:r w:rsidR="00F039D3">
          <w:rPr>
            <w:rFonts w:cs="Arial" w:hint="eastAsia"/>
            <w:szCs w:val="22"/>
            <w:lang w:eastAsia="ja-JP"/>
          </w:rPr>
          <w:t>L</w:t>
        </w:r>
      </w:ins>
      <w:r>
        <w:rPr>
          <w:rFonts w:cs="Arial"/>
          <w:szCs w:val="22"/>
        </w:rPr>
        <w:t>imitations include:</w:t>
      </w:r>
    </w:p>
    <w:p w14:paraId="24DBC6D9" w14:textId="77777777" w:rsidR="00FD1AFC" w:rsidRDefault="00FD1AFC" w:rsidP="00FD1AFC">
      <w:pPr>
        <w:pStyle w:val="List1"/>
        <w:numPr>
          <w:ilvl w:val="0"/>
          <w:numId w:val="44"/>
        </w:numPr>
      </w:pPr>
      <w:r>
        <w:t>GNSS vulnerability;</w:t>
      </w:r>
    </w:p>
    <w:p w14:paraId="1E68275C" w14:textId="77777777" w:rsidR="00FD1AFC" w:rsidRDefault="00FD1AFC" w:rsidP="00FD1AFC">
      <w:pPr>
        <w:pStyle w:val="List1"/>
      </w:pPr>
      <w:r>
        <w:t>Susceptibility to spoofing and jamming;</w:t>
      </w:r>
    </w:p>
    <w:p w14:paraId="1CBAB490" w14:textId="77777777" w:rsidR="00FD1AFC" w:rsidRDefault="00FD1AFC" w:rsidP="00FD1AFC">
      <w:pPr>
        <w:pStyle w:val="List1"/>
        <w:rPr>
          <w:ins w:id="319" w:author="lighthouse" w:date="2011-10-19T21:57:00Z"/>
        </w:rPr>
      </w:pPr>
      <w:bookmarkStart w:id="320" w:name="_Toc256968138"/>
      <w:r w:rsidRPr="00E10BE9">
        <w:t xml:space="preserve">AIS </w:t>
      </w:r>
      <w:ins w:id="321" w:author="lighthouse" w:date="2012-04-24T19:42:00Z">
        <w:r w:rsidR="00F64FAA">
          <w:rPr>
            <w:rFonts w:hint="eastAsia"/>
          </w:rPr>
          <w:t>VHF Data Link (</w:t>
        </w:r>
      </w:ins>
      <w:r w:rsidRPr="00E10BE9">
        <w:t>VDL</w:t>
      </w:r>
      <w:ins w:id="322" w:author="lighthouse" w:date="2012-04-24T19:42:00Z">
        <w:r w:rsidR="00F64FAA">
          <w:rPr>
            <w:rFonts w:hint="eastAsia"/>
          </w:rPr>
          <w:t>)</w:t>
        </w:r>
      </w:ins>
      <w:r w:rsidRPr="00E10BE9">
        <w:t xml:space="preserve"> capacity and FATDMA planning</w:t>
      </w:r>
      <w:bookmarkEnd w:id="320"/>
      <w:del w:id="323" w:author="lighthouse" w:date="2011-10-19T21:58:00Z">
        <w:r w:rsidR="00A56939" w:rsidDel="00D7758D">
          <w:delText>.</w:delText>
        </w:r>
      </w:del>
      <w:ins w:id="324" w:author="lighthouse" w:date="2011-10-19T21:58:00Z">
        <w:r w:rsidR="00D7758D">
          <w:rPr>
            <w:rFonts w:hint="eastAsia"/>
          </w:rPr>
          <w:t>;</w:t>
        </w:r>
      </w:ins>
    </w:p>
    <w:p w14:paraId="41ADBE5F" w14:textId="77777777" w:rsidR="00D7758D" w:rsidRDefault="00CE7CB9" w:rsidP="00FD1AFC">
      <w:pPr>
        <w:pStyle w:val="List1"/>
        <w:rPr>
          <w:ins w:id="325" w:author="lighthouse" w:date="2012-04-24T19:30:00Z"/>
        </w:rPr>
      </w:pPr>
      <w:ins w:id="326" w:author="lighthouse" w:date="2012-11-13T10:48:00Z">
        <w:r>
          <w:rPr>
            <w:rFonts w:hint="eastAsia"/>
          </w:rPr>
          <w:t>Not all</w:t>
        </w:r>
      </w:ins>
      <w:ins w:id="327" w:author="lighthouse" w:date="2011-10-19T21:58:00Z">
        <w:r w:rsidR="00D7758D">
          <w:rPr>
            <w:rFonts w:hint="eastAsia"/>
          </w:rPr>
          <w:t xml:space="preserve"> ships can </w:t>
        </w:r>
        <w:r w:rsidR="00D7758D">
          <w:t>display</w:t>
        </w:r>
        <w:r w:rsidR="00D7758D">
          <w:rPr>
            <w:rFonts w:hint="eastAsia"/>
          </w:rPr>
          <w:t xml:space="preserve"> AIS AtoN symbol</w:t>
        </w:r>
      </w:ins>
      <w:ins w:id="328" w:author="lighthouse" w:date="2011-10-19T21:59:00Z">
        <w:r w:rsidR="00D7758D">
          <w:rPr>
            <w:rFonts w:hint="eastAsia"/>
          </w:rPr>
          <w:t xml:space="preserve"> at </w:t>
        </w:r>
      </w:ins>
      <w:ins w:id="329" w:author="lighthouse" w:date="2011-10-19T22:19:00Z">
        <w:r w:rsidR="007B774A">
          <w:t>present</w:t>
        </w:r>
      </w:ins>
      <w:ins w:id="330" w:author="lighthouse" w:date="2011-10-19T21:58:00Z">
        <w:r w:rsidR="00D7758D">
          <w:rPr>
            <w:rFonts w:hint="eastAsia"/>
          </w:rPr>
          <w:t>.</w:t>
        </w:r>
      </w:ins>
    </w:p>
    <w:p w14:paraId="416D15FB" w14:textId="77777777" w:rsidR="006C34AD" w:rsidDel="00F64FAA" w:rsidRDefault="006C34AD" w:rsidP="00FD1AFC">
      <w:pPr>
        <w:pStyle w:val="List1"/>
        <w:rPr>
          <w:del w:id="331" w:author="lighthouse" w:date="2012-04-24T19:42:00Z"/>
        </w:rPr>
      </w:pPr>
    </w:p>
    <w:p w14:paraId="10F1255D" w14:textId="77777777" w:rsidR="006328BA" w:rsidRDefault="006328BA" w:rsidP="006328BA">
      <w:pPr>
        <w:pStyle w:val="Heading2"/>
      </w:pPr>
      <w:bookmarkStart w:id="332" w:name="_Toc257185404"/>
      <w:r>
        <w:t>Benefits</w:t>
      </w:r>
      <w:bookmarkEnd w:id="332"/>
    </w:p>
    <w:p w14:paraId="0E3318D6" w14:textId="77777777" w:rsidR="006328BA" w:rsidRPr="003A2A50" w:rsidRDefault="006328BA" w:rsidP="006328BA">
      <w:pPr>
        <w:pStyle w:val="BodyText"/>
      </w:pPr>
      <w:r w:rsidRPr="009423F0">
        <w:t>Some of the potential benefits</w:t>
      </w:r>
      <w:r>
        <w:t xml:space="preserve"> of Virtual AtoN in enhancing safety, environment and security </w:t>
      </w:r>
      <w:r w:rsidRPr="009423F0">
        <w:t>are:</w:t>
      </w:r>
    </w:p>
    <w:p w14:paraId="594C781F" w14:textId="77777777" w:rsidR="006328BA" w:rsidRDefault="006328BA" w:rsidP="006328BA">
      <w:pPr>
        <w:pStyle w:val="Bullet1"/>
        <w:tabs>
          <w:tab w:val="clear" w:pos="720"/>
          <w:tab w:val="num" w:pos="1134"/>
        </w:tabs>
        <w:spacing w:before="60" w:after="60"/>
        <w:ind w:left="1134" w:hanging="567"/>
      </w:pPr>
      <w:r w:rsidRPr="009423F0">
        <w:t>Timely notification;</w:t>
      </w:r>
    </w:p>
    <w:p w14:paraId="65A927CF" w14:textId="77777777" w:rsidR="006328BA" w:rsidRDefault="006328BA" w:rsidP="006328BA">
      <w:pPr>
        <w:pStyle w:val="Bullet1"/>
        <w:tabs>
          <w:tab w:val="clear" w:pos="720"/>
          <w:tab w:val="num" w:pos="1134"/>
        </w:tabs>
        <w:spacing w:before="60" w:after="60"/>
        <w:ind w:left="1134" w:hanging="567"/>
      </w:pPr>
      <w:r>
        <w:lastRenderedPageBreak/>
        <w:t xml:space="preserve">Ease and </w:t>
      </w:r>
      <w:r w:rsidRPr="009423F0">
        <w:t>accuracy of presentation</w:t>
      </w:r>
      <w:r>
        <w:t>,</w:t>
      </w:r>
      <w:r w:rsidRPr="009423F0">
        <w:t xml:space="preserve"> where displayed graphically;</w:t>
      </w:r>
    </w:p>
    <w:p w14:paraId="25691548" w14:textId="77777777" w:rsidR="006328BA" w:rsidRDefault="006328BA" w:rsidP="006328BA">
      <w:pPr>
        <w:pStyle w:val="Bullet1"/>
        <w:tabs>
          <w:tab w:val="clear" w:pos="720"/>
          <w:tab w:val="num" w:pos="1134"/>
        </w:tabs>
        <w:spacing w:before="60" w:after="60"/>
        <w:ind w:left="1134" w:hanging="567"/>
      </w:pPr>
      <w:r w:rsidRPr="009423F0">
        <w:t>Ease and speed of deployment;</w:t>
      </w:r>
    </w:p>
    <w:p w14:paraId="4B621FE8" w14:textId="77777777"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14:paraId="0E6EDC54" w14:textId="77777777"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14:paraId="4E073C36" w14:textId="77777777"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14:paraId="069DB837" w14:textId="77777777" w:rsidR="006328BA" w:rsidRDefault="006328BA" w:rsidP="006328BA">
      <w:pPr>
        <w:pStyle w:val="Bullet1"/>
        <w:tabs>
          <w:tab w:val="clear" w:pos="720"/>
          <w:tab w:val="num" w:pos="1134"/>
        </w:tabs>
        <w:spacing w:before="60" w:after="60"/>
        <w:ind w:left="1134" w:hanging="567"/>
      </w:pPr>
      <w:r w:rsidRPr="009423F0">
        <w:t>Easily changed / amended;</w:t>
      </w:r>
    </w:p>
    <w:p w14:paraId="6BB0CC3A" w14:textId="77777777" w:rsidR="00165B07" w:rsidRDefault="006328BA" w:rsidP="00165B07">
      <w:pPr>
        <w:pStyle w:val="Bullet1"/>
        <w:tabs>
          <w:tab w:val="clear" w:pos="720"/>
          <w:tab w:val="num" w:pos="1134"/>
        </w:tabs>
        <w:spacing w:before="60" w:after="60"/>
        <w:ind w:left="1134" w:hanging="567"/>
        <w:rPr>
          <w:ins w:id="333" w:author="lighthouse" w:date="2011-10-19T23:16:00Z"/>
        </w:rPr>
      </w:pPr>
      <w:r w:rsidRPr="009416EA">
        <w:t>Low cost to install and maintain</w:t>
      </w:r>
      <w:ins w:id="334" w:author="lighthouse" w:date="2011-10-19T23:16:00Z">
        <w:r w:rsidR="00165B07">
          <w:rPr>
            <w:rFonts w:hint="eastAsia"/>
            <w:lang w:eastAsia="ja-JP"/>
          </w:rPr>
          <w:t>;</w:t>
        </w:r>
      </w:ins>
    </w:p>
    <w:p w14:paraId="7897BA63" w14:textId="77777777" w:rsidR="006328BA" w:rsidRPr="006328BA" w:rsidRDefault="00165B07" w:rsidP="00165B07">
      <w:pPr>
        <w:pStyle w:val="Bullet1"/>
        <w:tabs>
          <w:tab w:val="clear" w:pos="720"/>
          <w:tab w:val="num" w:pos="1134"/>
        </w:tabs>
        <w:spacing w:before="60" w:after="60"/>
        <w:ind w:left="1134" w:hanging="567"/>
      </w:pPr>
      <w:ins w:id="335" w:author="lighthouse" w:date="2011-10-19T23:18:00Z">
        <w:r>
          <w:rPr>
            <w:rFonts w:hint="eastAsia"/>
            <w:lang w:eastAsia="ja-JP"/>
          </w:rPr>
          <w:t>Marking</w:t>
        </w:r>
      </w:ins>
      <w:ins w:id="336" w:author="lighthouse" w:date="2011-10-19T23:17:00Z">
        <w:r>
          <w:rPr>
            <w:rFonts w:hint="eastAsia"/>
            <w:lang w:eastAsia="ja-JP"/>
          </w:rPr>
          <w:t xml:space="preserve"> where physical</w:t>
        </w:r>
      </w:ins>
      <w:ins w:id="337" w:author="lighthouse" w:date="2011-10-19T23:18:00Z">
        <w:r>
          <w:rPr>
            <w:rFonts w:hint="eastAsia"/>
            <w:lang w:eastAsia="ja-JP"/>
          </w:rPr>
          <w:t xml:space="preserve"> AtoN is not practical.</w:t>
        </w:r>
      </w:ins>
      <w:ins w:id="338" w:author="lighthouse" w:date="2011-10-19T23:17:00Z">
        <w:r>
          <w:rPr>
            <w:rFonts w:hint="eastAsia"/>
            <w:lang w:eastAsia="ja-JP"/>
          </w:rPr>
          <w:t xml:space="preserve"> </w:t>
        </w:r>
      </w:ins>
      <w:del w:id="339" w:author="lighthouse" w:date="2011-10-19T23:14:00Z">
        <w:r w:rsidR="006328BA" w:rsidRPr="009416EA" w:rsidDel="00165B07">
          <w:delText>.</w:delText>
        </w:r>
      </w:del>
    </w:p>
    <w:p w14:paraId="6FD668C4" w14:textId="77777777" w:rsidR="00AB0D66" w:rsidRPr="0048570D" w:rsidRDefault="00AB0D66" w:rsidP="00DC27A1">
      <w:pPr>
        <w:pStyle w:val="Heading1"/>
        <w:numPr>
          <w:ilvl w:val="0"/>
          <w:numId w:val="7"/>
        </w:numPr>
      </w:pPr>
      <w:bookmarkStart w:id="340" w:name="_Toc257185405"/>
      <w:r w:rsidRPr="0048570D">
        <w:t>summary</w:t>
      </w:r>
      <w:bookmarkEnd w:id="119"/>
      <w:bookmarkEnd w:id="340"/>
    </w:p>
    <w:p w14:paraId="0F7E0A56" w14:textId="77777777" w:rsidR="00AB0D66" w:rsidRPr="0048570D" w:rsidRDefault="00AB0D66" w:rsidP="00FE11AE">
      <w:pPr>
        <w:pStyle w:val="BodyText"/>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14:paraId="715F44B4" w14:textId="77777777" w:rsidR="00AB0D66" w:rsidRDefault="00AB0D66" w:rsidP="00FE11AE">
      <w:pPr>
        <w:pStyle w:val="BodyText"/>
        <w:rPr>
          <w:ins w:id="341" w:author="lighthouse" w:date="2011-10-19T23:22:00Z"/>
          <w:lang w:eastAsia="ja-JP"/>
        </w:rPr>
      </w:pPr>
      <w:r>
        <w:rPr>
          <w:lang w:eastAsia="de-DE"/>
        </w:rPr>
        <w:t>Virtual AtoN</w:t>
      </w:r>
      <w:r w:rsidRPr="0048570D">
        <w:t xml:space="preserve"> </w:t>
      </w:r>
      <w:proofErr w:type="gramStart"/>
      <w:r w:rsidRPr="0048570D">
        <w:t>are</w:t>
      </w:r>
      <w:proofErr w:type="gramEnd"/>
      <w:r w:rsidRPr="0048570D">
        <w:t xml:space="preserv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14:paraId="6EDBA7D2" w14:textId="77777777" w:rsidR="00165B07" w:rsidRPr="0048570D" w:rsidRDefault="00165B07" w:rsidP="00FE11AE">
      <w:pPr>
        <w:pStyle w:val="BodyText"/>
        <w:rPr>
          <w:lang w:eastAsia="ja-JP"/>
        </w:rPr>
      </w:pPr>
      <w:ins w:id="342" w:author="lighthouse" w:date="2011-10-19T23:22:00Z">
        <w:r>
          <w:rPr>
            <w:rFonts w:hint="eastAsia"/>
            <w:lang w:eastAsia="ja-JP"/>
          </w:rPr>
          <w:t xml:space="preserve">Virtual AtoN can be used as both temporary and permanently but authorities or users </w:t>
        </w:r>
      </w:ins>
      <w:ins w:id="343" w:author="lighthouse" w:date="2012-04-26T16:43:00Z">
        <w:r w:rsidR="00502A70">
          <w:rPr>
            <w:rFonts w:hint="eastAsia"/>
            <w:lang w:eastAsia="ja-JP"/>
          </w:rPr>
          <w:t xml:space="preserve">should always </w:t>
        </w:r>
      </w:ins>
      <w:ins w:id="344" w:author="lighthouse" w:date="2011-10-19T23:24:00Z">
        <w:r>
          <w:rPr>
            <w:rFonts w:hint="eastAsia"/>
            <w:lang w:eastAsia="ja-JP"/>
          </w:rPr>
          <w:t>be aware of its limitations and vuln</w:t>
        </w:r>
      </w:ins>
      <w:ins w:id="345" w:author="lighthouse" w:date="2011-10-19T23:25:00Z">
        <w:r w:rsidR="00012AE0">
          <w:rPr>
            <w:rFonts w:hint="eastAsia"/>
            <w:lang w:eastAsia="ja-JP"/>
          </w:rPr>
          <w:t>era</w:t>
        </w:r>
      </w:ins>
      <w:ins w:id="346" w:author="lighthouse" w:date="2011-10-19T23:24:00Z">
        <w:r>
          <w:rPr>
            <w:rFonts w:hint="eastAsia"/>
            <w:lang w:eastAsia="ja-JP"/>
          </w:rPr>
          <w:t>bility</w:t>
        </w:r>
      </w:ins>
      <w:ins w:id="347" w:author="lighthouse" w:date="2011-10-19T23:26:00Z">
        <w:r w:rsidR="00012AE0">
          <w:rPr>
            <w:rFonts w:hint="eastAsia"/>
            <w:lang w:eastAsia="ja-JP"/>
          </w:rPr>
          <w:t xml:space="preserve">.  </w:t>
        </w:r>
        <w:proofErr w:type="gramStart"/>
        <w:r w:rsidR="00012AE0">
          <w:rPr>
            <w:rFonts w:hint="eastAsia"/>
            <w:lang w:eastAsia="ja-JP"/>
          </w:rPr>
          <w:t>Especially</w:t>
        </w:r>
      </w:ins>
      <w:ins w:id="348" w:author="lighthouse" w:date="2011-10-19T23:29:00Z">
        <w:r w:rsidR="00012AE0">
          <w:rPr>
            <w:rFonts w:hint="eastAsia"/>
            <w:lang w:eastAsia="ja-JP"/>
          </w:rPr>
          <w:t xml:space="preserve"> that at this moment </w:t>
        </w:r>
      </w:ins>
      <w:ins w:id="349" w:author="lighthouse" w:date="2012-11-13T10:43:00Z">
        <w:r w:rsidR="0048714B">
          <w:rPr>
            <w:rFonts w:hint="eastAsia"/>
            <w:lang w:eastAsia="ja-JP"/>
          </w:rPr>
          <w:t>not all</w:t>
        </w:r>
      </w:ins>
      <w:ins w:id="350" w:author="lighthouse" w:date="2011-10-19T23:26:00Z">
        <w:r w:rsidR="00012AE0">
          <w:rPr>
            <w:rFonts w:hint="eastAsia"/>
            <w:lang w:eastAsia="ja-JP"/>
          </w:rPr>
          <w:t xml:space="preserve"> ships have capability of </w:t>
        </w:r>
      </w:ins>
      <w:ins w:id="351" w:author="lighthouse" w:date="2011-10-19T23:30:00Z">
        <w:r w:rsidR="00012AE0">
          <w:rPr>
            <w:rFonts w:hint="eastAsia"/>
            <w:lang w:eastAsia="ja-JP"/>
          </w:rPr>
          <w:t>displaying</w:t>
        </w:r>
      </w:ins>
      <w:ins w:id="352" w:author="lighthouse" w:date="2011-10-19T23:26:00Z">
        <w:r w:rsidR="00012AE0">
          <w:rPr>
            <w:rFonts w:hint="eastAsia"/>
            <w:lang w:eastAsia="ja-JP"/>
          </w:rPr>
          <w:t xml:space="preserve"> virtual AtoN </w:t>
        </w:r>
      </w:ins>
      <w:ins w:id="353" w:author="lighthouse" w:date="2011-10-19T23:28:00Z">
        <w:r w:rsidR="00012AE0">
          <w:rPr>
            <w:rFonts w:hint="eastAsia"/>
            <w:lang w:eastAsia="ja-JP"/>
          </w:rPr>
          <w:t xml:space="preserve">on </w:t>
        </w:r>
      </w:ins>
      <w:ins w:id="354" w:author="lighthouse" w:date="2012-04-26T00:02:00Z">
        <w:r w:rsidR="0052386C">
          <w:rPr>
            <w:rFonts w:hint="eastAsia"/>
            <w:lang w:eastAsia="ja-JP"/>
          </w:rPr>
          <w:t>their</w:t>
        </w:r>
      </w:ins>
      <w:ins w:id="355" w:author="lighthouse" w:date="2011-10-19T23:28:00Z">
        <w:r w:rsidR="00012AE0">
          <w:rPr>
            <w:rFonts w:hint="eastAsia"/>
            <w:lang w:eastAsia="ja-JP"/>
          </w:rPr>
          <w:t xml:space="preserve"> navigational </w:t>
        </w:r>
      </w:ins>
      <w:ins w:id="356" w:author="lighthouse" w:date="2011-10-19T23:30:00Z">
        <w:r w:rsidR="00012AE0">
          <w:rPr>
            <w:rFonts w:hint="eastAsia"/>
            <w:lang w:eastAsia="ja-JP"/>
          </w:rPr>
          <w:t>equipment</w:t>
        </w:r>
      </w:ins>
      <w:ins w:id="357" w:author="lighthouse" w:date="2011-10-19T23:28:00Z">
        <w:r w:rsidR="00012AE0">
          <w:rPr>
            <w:rFonts w:hint="eastAsia"/>
            <w:lang w:eastAsia="ja-JP"/>
          </w:rPr>
          <w:t>.</w:t>
        </w:r>
      </w:ins>
      <w:proofErr w:type="gramEnd"/>
    </w:p>
    <w:p w14:paraId="7BC21BFF" w14:textId="77777777" w:rsidR="00AB0D66" w:rsidRDefault="00AB0D66" w:rsidP="00FE11AE">
      <w:pPr>
        <w:pStyle w:val="BodyText"/>
        <w:rPr>
          <w:ins w:id="358" w:author="lighthouse" w:date="2012-04-26T16:16:00Z"/>
          <w:lang w:eastAsia="ja-JP"/>
        </w:rPr>
      </w:pPr>
      <w:r w:rsidRPr="0048570D">
        <w:t>IALA encourages authorities</w:t>
      </w:r>
      <w:ins w:id="359" w:author="lighthouse" w:date="2012-11-13T10:47:00Z">
        <w:r w:rsidR="00CE7CB9">
          <w:rPr>
            <w:rFonts w:hint="eastAsia"/>
            <w:lang w:eastAsia="ja-JP"/>
          </w:rPr>
          <w:t xml:space="preserve">, after carrying out a proper risk </w:t>
        </w:r>
        <w:r w:rsidR="00CE7CB9">
          <w:rPr>
            <w:lang w:eastAsia="ja-JP"/>
          </w:rPr>
          <w:t>assessment</w:t>
        </w:r>
        <w:r w:rsidR="00CE7CB9">
          <w:rPr>
            <w:rFonts w:hint="eastAsia"/>
            <w:lang w:eastAsia="ja-JP"/>
          </w:rPr>
          <w:t xml:space="preserve"> of the situation </w:t>
        </w:r>
        <w:proofErr w:type="spellStart"/>
        <w:r w:rsidR="00CE7CB9">
          <w:rPr>
            <w:rFonts w:hint="eastAsia"/>
            <w:lang w:eastAsia="ja-JP"/>
          </w:rPr>
          <w:t>ans</w:t>
        </w:r>
        <w:proofErr w:type="spellEnd"/>
        <w:r w:rsidR="00CE7CB9">
          <w:rPr>
            <w:rFonts w:hint="eastAsia"/>
            <w:lang w:eastAsia="ja-JP"/>
          </w:rPr>
          <w:t xml:space="preserve"> after taking into account various factors,</w:t>
        </w:r>
      </w:ins>
      <w:r w:rsidRPr="0048570D">
        <w:t xml:space="preserve"> to consider the use of </w:t>
      </w:r>
      <w:r>
        <w:rPr>
          <w:lang w:eastAsia="de-DE"/>
        </w:rPr>
        <w:t>Virtual AtoN</w:t>
      </w:r>
      <w:r w:rsidRPr="0048570D">
        <w:t xml:space="preserve"> in the design and delivery of future aids to navigation services in accordance with this recommendation and its associated guideline</w:t>
      </w:r>
      <w:ins w:id="360" w:author="lighthouse" w:date="2012-04-26T16:44:00Z">
        <w:r w:rsidR="00502A70">
          <w:rPr>
            <w:rFonts w:hint="eastAsia"/>
            <w:lang w:eastAsia="ja-JP"/>
          </w:rPr>
          <w:t xml:space="preserve"> as it will enhance the safety of navigation</w:t>
        </w:r>
      </w:ins>
      <w:r w:rsidRPr="0048570D">
        <w:t>.</w:t>
      </w:r>
    </w:p>
    <w:p w14:paraId="60B8F773" w14:textId="77777777" w:rsidR="00DF7D42" w:rsidRPr="0048570D" w:rsidRDefault="00DF7D42" w:rsidP="00DF7D42">
      <w:pPr>
        <w:pStyle w:val="Heading1"/>
        <w:numPr>
          <w:ilvl w:val="0"/>
          <w:numId w:val="7"/>
        </w:numPr>
        <w:rPr>
          <w:ins w:id="361" w:author="lighthouse" w:date="2012-04-26T16:17:00Z"/>
        </w:rPr>
      </w:pPr>
      <w:ins w:id="362" w:author="lighthouse" w:date="2012-04-26T16:17:00Z">
        <w:r>
          <w:rPr>
            <w:rFonts w:hint="eastAsia"/>
            <w:lang w:eastAsia="ja-JP"/>
          </w:rPr>
          <w:t>REFERENCES</w:t>
        </w:r>
      </w:ins>
    </w:p>
    <w:p w14:paraId="32F9F3AF" w14:textId="77777777" w:rsidR="00DF7D42" w:rsidRDefault="00DF7D42" w:rsidP="00DF7D42">
      <w:pPr>
        <w:pStyle w:val="References"/>
        <w:tabs>
          <w:tab w:val="left" w:pos="567"/>
        </w:tabs>
        <w:jc w:val="both"/>
        <w:rPr>
          <w:ins w:id="363" w:author="lighthouse" w:date="2012-04-26T16:18:00Z"/>
        </w:rPr>
      </w:pPr>
      <w:ins w:id="364" w:author="lighthouse" w:date="2012-04-26T16:18:00Z">
        <w:r>
          <w:t xml:space="preserve">IMO Res. </w:t>
        </w:r>
        <w:proofErr w:type="gramStart"/>
        <w:r w:rsidRPr="009423F0">
          <w:t>A.917(</w:t>
        </w:r>
        <w:proofErr w:type="gramEnd"/>
        <w:r w:rsidRPr="009423F0">
          <w:t>22) 2001 Guidelines for the Onboard Operational Use of Shipborne AIS</w:t>
        </w:r>
      </w:ins>
    </w:p>
    <w:p w14:paraId="3A06528C" w14:textId="77777777" w:rsidR="00DF7D42" w:rsidRDefault="00DF7D42" w:rsidP="00DF7D42">
      <w:pPr>
        <w:pStyle w:val="References"/>
        <w:tabs>
          <w:tab w:val="left" w:pos="567"/>
        </w:tabs>
        <w:jc w:val="both"/>
        <w:rPr>
          <w:ins w:id="365" w:author="lighthouse" w:date="2012-04-26T16:18:00Z"/>
        </w:rPr>
      </w:pPr>
      <w:ins w:id="366" w:author="lighthouse" w:date="2012-04-26T16:18:00Z">
        <w:r>
          <w:t xml:space="preserve">IMO Res. </w:t>
        </w:r>
        <w:proofErr w:type="gramStart"/>
        <w:r w:rsidRPr="009423F0">
          <w:t>A.956(</w:t>
        </w:r>
        <w:proofErr w:type="gramEnd"/>
        <w:r w:rsidRPr="009423F0">
          <w:t>23) 2003 Amendments to the Guidelines for the Onboard Operational Use of Shipborne AIS</w:t>
        </w:r>
      </w:ins>
    </w:p>
    <w:p w14:paraId="1F9993C3" w14:textId="77777777" w:rsidR="00DF7D42" w:rsidRPr="00404B94" w:rsidRDefault="00DF7D42" w:rsidP="00DF7D42">
      <w:pPr>
        <w:pStyle w:val="References"/>
        <w:tabs>
          <w:tab w:val="left" w:pos="567"/>
        </w:tabs>
        <w:jc w:val="both"/>
        <w:rPr>
          <w:ins w:id="367" w:author="lighthouse" w:date="2012-04-26T16:18:00Z"/>
        </w:rPr>
      </w:pPr>
      <w:ins w:id="368" w:author="lighthouse" w:date="2012-04-26T16:18:00Z">
        <w:r w:rsidRPr="00404B94">
          <w:t>MSC 232(82) Performance Standards for ECDIS</w:t>
        </w:r>
      </w:ins>
    </w:p>
    <w:p w14:paraId="61C65D94" w14:textId="77777777" w:rsidR="00DF7D42" w:rsidRPr="00404B94" w:rsidRDefault="00DF7D42" w:rsidP="00DF7D42">
      <w:pPr>
        <w:pStyle w:val="References"/>
        <w:tabs>
          <w:tab w:val="left" w:pos="567"/>
        </w:tabs>
        <w:jc w:val="both"/>
        <w:rPr>
          <w:ins w:id="369" w:author="lighthouse" w:date="2012-04-26T16:18:00Z"/>
        </w:rPr>
      </w:pPr>
      <w:proofErr w:type="gramStart"/>
      <w:ins w:id="370" w:author="lighthouse" w:date="2012-04-26T16:18:00Z">
        <w:r w:rsidRPr="00404B94">
          <w:t>MSC.192(</w:t>
        </w:r>
        <w:proofErr w:type="gramEnd"/>
        <w:r w:rsidRPr="00404B94">
          <w:t>79) Performance standards for radar equipment</w:t>
        </w:r>
      </w:ins>
    </w:p>
    <w:p w14:paraId="1200EA62" w14:textId="77777777" w:rsidR="00DF7D42" w:rsidRDefault="00DF7D42" w:rsidP="00DF7D42">
      <w:pPr>
        <w:pStyle w:val="References"/>
        <w:tabs>
          <w:tab w:val="left" w:pos="567"/>
        </w:tabs>
        <w:jc w:val="both"/>
        <w:rPr>
          <w:ins w:id="371" w:author="lighthouse" w:date="2012-04-26T16:18:00Z"/>
        </w:rPr>
      </w:pPr>
      <w:proofErr w:type="gramStart"/>
      <w:ins w:id="372" w:author="lighthouse" w:date="2012-04-26T16:18:00Z">
        <w:r w:rsidRPr="009423F0">
          <w:t>MSC.191(</w:t>
        </w:r>
        <w:proofErr w:type="gramEnd"/>
        <w:r w:rsidRPr="009423F0">
          <w:t>79) Performance Standards for the Presentation of Navigation-Related Information on Shipborne Navigational displays</w:t>
        </w:r>
      </w:ins>
    </w:p>
    <w:p w14:paraId="482C6F7E" w14:textId="77777777" w:rsidR="00DF7D42" w:rsidRDefault="00DF7D42" w:rsidP="00DF7D42">
      <w:pPr>
        <w:pStyle w:val="References"/>
        <w:tabs>
          <w:tab w:val="left" w:pos="567"/>
        </w:tabs>
        <w:jc w:val="both"/>
        <w:rPr>
          <w:ins w:id="373" w:author="lighthouse" w:date="2012-04-26T16:18:00Z"/>
        </w:rPr>
      </w:pPr>
      <w:ins w:id="374" w:author="lighthouse" w:date="2012-04-26T16:18:00Z">
        <w:r w:rsidRPr="009423F0">
          <w:t>MSC 86/23/7 New symbols for AIS-AtoN - Submitted by Japan</w:t>
        </w:r>
      </w:ins>
    </w:p>
    <w:p w14:paraId="6BBE0FF5" w14:textId="77777777" w:rsidR="00DF7D42" w:rsidRDefault="00DF7D42" w:rsidP="00DF7D42">
      <w:pPr>
        <w:pStyle w:val="References"/>
        <w:tabs>
          <w:tab w:val="left" w:pos="567"/>
        </w:tabs>
        <w:jc w:val="both"/>
        <w:rPr>
          <w:ins w:id="375" w:author="lighthouse" w:date="2012-04-26T16:18:00Z"/>
        </w:rPr>
      </w:pPr>
      <w:ins w:id="376" w:author="lighthouse" w:date="2012-04-26T16:18:00Z">
        <w:r w:rsidRPr="009423F0">
          <w:t>IMO SN</w:t>
        </w:r>
        <w:r>
          <w:t>/</w:t>
        </w:r>
        <w:proofErr w:type="spellStart"/>
        <w:r w:rsidRPr="009423F0">
          <w:t>Circ</w:t>
        </w:r>
        <w:proofErr w:type="spellEnd"/>
        <w:r w:rsidRPr="009423F0">
          <w:t xml:space="preserve"> 243 – Amendments to Guidelines for the Presentation of Navigation-Related Symbols, Terms and Abbreviations</w:t>
        </w:r>
      </w:ins>
    </w:p>
    <w:p w14:paraId="75772C60" w14:textId="77777777" w:rsidR="00DF7D42" w:rsidRDefault="00DF7D42" w:rsidP="00DF7D42">
      <w:pPr>
        <w:pStyle w:val="References"/>
        <w:tabs>
          <w:tab w:val="left" w:pos="567"/>
        </w:tabs>
        <w:jc w:val="both"/>
        <w:rPr>
          <w:ins w:id="377" w:author="lighthouse" w:date="2012-04-26T16:18:00Z"/>
        </w:rPr>
      </w:pPr>
      <w:ins w:id="378" w:author="lighthouse" w:date="2012-04-26T16:18:00Z">
        <w:r>
          <w:t xml:space="preserve">IMO </w:t>
        </w:r>
        <w:r w:rsidRPr="009423F0">
          <w:t>SN</w:t>
        </w:r>
        <w:r>
          <w:t>/</w:t>
        </w:r>
        <w:proofErr w:type="spellStart"/>
        <w:r w:rsidRPr="009423F0">
          <w:t>Circ</w:t>
        </w:r>
        <w:proofErr w:type="spellEnd"/>
        <w:r w:rsidRPr="009423F0">
          <w:t xml:space="preserve"> 266 Maintenance of ECDIS Software</w:t>
        </w:r>
      </w:ins>
    </w:p>
    <w:p w14:paraId="77EE612C" w14:textId="77777777" w:rsidR="00DF7D42" w:rsidRDefault="00DF7D42" w:rsidP="00DF7D42">
      <w:pPr>
        <w:pStyle w:val="References"/>
        <w:tabs>
          <w:tab w:val="left" w:pos="567"/>
        </w:tabs>
        <w:jc w:val="both"/>
        <w:rPr>
          <w:ins w:id="379" w:author="lighthouse" w:date="2012-04-26T16:18:00Z"/>
        </w:rPr>
      </w:pPr>
      <w:ins w:id="380" w:author="lighthouse" w:date="2012-04-26T16:18:00Z">
        <w:r w:rsidRPr="00155ED2">
          <w:t>IMO SN/</w:t>
        </w:r>
        <w:proofErr w:type="spellStart"/>
        <w:r w:rsidRPr="00155ED2">
          <w:t>Circ</w:t>
        </w:r>
        <w:proofErr w:type="spellEnd"/>
        <w:r w:rsidRPr="00155ED2">
          <w:t xml:space="preserve"> </w:t>
        </w:r>
        <w:r>
          <w:rPr>
            <w:rFonts w:hint="eastAsia"/>
            <w:lang w:eastAsia="ja-JP"/>
          </w:rPr>
          <w:t xml:space="preserve">289 </w:t>
        </w:r>
        <w:r w:rsidRPr="00155ED2">
          <w:t>Guidance of the Use of AIS Application Specific Messages</w:t>
        </w:r>
      </w:ins>
    </w:p>
    <w:p w14:paraId="0F12D065" w14:textId="77777777" w:rsidR="00DF7D42" w:rsidRPr="00155ED2" w:rsidRDefault="00DF7D42" w:rsidP="00DF7D42">
      <w:pPr>
        <w:pStyle w:val="References"/>
        <w:tabs>
          <w:tab w:val="left" w:pos="567"/>
        </w:tabs>
        <w:jc w:val="both"/>
        <w:rPr>
          <w:ins w:id="381" w:author="lighthouse" w:date="2012-04-26T16:18:00Z"/>
        </w:rPr>
      </w:pPr>
      <w:ins w:id="382" w:author="lighthouse" w:date="2012-04-26T16:18:00Z">
        <w:r>
          <w:rPr>
            <w:rFonts w:hint="eastAsia"/>
            <w:lang w:eastAsia="ja-JP"/>
          </w:rPr>
          <w:t>IMO SN/</w:t>
        </w:r>
        <w:proofErr w:type="spellStart"/>
        <w:r>
          <w:rPr>
            <w:rFonts w:hint="eastAsia"/>
            <w:lang w:eastAsia="ja-JP"/>
          </w:rPr>
          <w:t>Circ</w:t>
        </w:r>
        <w:proofErr w:type="spellEnd"/>
        <w:r>
          <w:rPr>
            <w:rFonts w:hint="eastAsia"/>
            <w:lang w:eastAsia="ja-JP"/>
          </w:rPr>
          <w:t xml:space="preserve"> 290 Guidance for the presentation and display of AIS Application Spec</w:t>
        </w:r>
      </w:ins>
      <w:ins w:id="383" w:author="lighthouse" w:date="2012-04-26T16:57:00Z">
        <w:r w:rsidR="001921FC">
          <w:rPr>
            <w:rFonts w:hint="eastAsia"/>
            <w:lang w:eastAsia="ja-JP"/>
          </w:rPr>
          <w:t>i</w:t>
        </w:r>
      </w:ins>
      <w:ins w:id="384" w:author="lighthouse" w:date="2012-04-26T16:18:00Z">
        <w:r>
          <w:rPr>
            <w:rFonts w:hint="eastAsia"/>
            <w:lang w:eastAsia="ja-JP"/>
          </w:rPr>
          <w:t>fic Messages Information</w:t>
        </w:r>
      </w:ins>
    </w:p>
    <w:p w14:paraId="5FD16C76" w14:textId="77777777" w:rsidR="00DF7D42" w:rsidRDefault="00DF7D42" w:rsidP="00DF7D42">
      <w:pPr>
        <w:pStyle w:val="References"/>
        <w:tabs>
          <w:tab w:val="left" w:pos="567"/>
        </w:tabs>
        <w:jc w:val="both"/>
        <w:rPr>
          <w:ins w:id="385" w:author="lighthouse" w:date="2012-04-26T16:18:00Z"/>
        </w:rPr>
      </w:pPr>
      <w:ins w:id="386" w:author="lighthouse" w:date="2012-04-26T16:18:00Z">
        <w:r w:rsidRPr="009423F0">
          <w:t>ITU-R M.1371 Technical Characteristics for Automatic identification System using Time Division Multiple Access in the VHF Maritime Mobile Band</w:t>
        </w:r>
      </w:ins>
    </w:p>
    <w:p w14:paraId="003AC66F" w14:textId="77777777" w:rsidR="00DF7D42" w:rsidRDefault="00DF7D42" w:rsidP="00DF7D42">
      <w:pPr>
        <w:pStyle w:val="References"/>
        <w:tabs>
          <w:tab w:val="left" w:pos="567"/>
        </w:tabs>
        <w:jc w:val="both"/>
        <w:rPr>
          <w:ins w:id="387" w:author="lighthouse" w:date="2012-04-26T16:18:00Z"/>
        </w:rPr>
      </w:pPr>
      <w:ins w:id="388" w:author="lighthouse" w:date="2012-04-26T16:18:00Z">
        <w:r w:rsidRPr="009423F0">
          <w:t>IHO S-4 Chart Specifications of the IHO and Regulations for International (INT) Charts</w:t>
        </w:r>
      </w:ins>
    </w:p>
    <w:p w14:paraId="69DB4273" w14:textId="77777777" w:rsidR="00DF7D42" w:rsidRDefault="00DF7D42" w:rsidP="00DF7D42">
      <w:pPr>
        <w:pStyle w:val="References"/>
        <w:tabs>
          <w:tab w:val="left" w:pos="567"/>
        </w:tabs>
        <w:jc w:val="both"/>
        <w:rPr>
          <w:ins w:id="389" w:author="lighthouse" w:date="2012-04-26T16:18:00Z"/>
        </w:rPr>
      </w:pPr>
      <w:ins w:id="390" w:author="lighthouse" w:date="2012-04-26T16:18:00Z">
        <w:r w:rsidRPr="009423F0">
          <w:t>IHO S-52 Specifications for Chart Content and Display Aspects of ECDIS</w:t>
        </w:r>
      </w:ins>
    </w:p>
    <w:p w14:paraId="1B91237A" w14:textId="77777777" w:rsidR="00DF7D42" w:rsidRDefault="00DF7D42" w:rsidP="00DF7D42">
      <w:pPr>
        <w:pStyle w:val="References"/>
        <w:tabs>
          <w:tab w:val="left" w:pos="567"/>
        </w:tabs>
        <w:jc w:val="both"/>
        <w:rPr>
          <w:ins w:id="391" w:author="lighthouse" w:date="2012-04-26T16:18:00Z"/>
        </w:rPr>
      </w:pPr>
      <w:ins w:id="392" w:author="lighthouse" w:date="2012-04-26T16:18:00Z">
        <w:r w:rsidRPr="009423F0">
          <w:lastRenderedPageBreak/>
          <w:t>IHO S-57 Transfer Standard for Digital Hydrographic Data</w:t>
        </w:r>
      </w:ins>
    </w:p>
    <w:p w14:paraId="2A0ABE30" w14:textId="77777777" w:rsidR="00DF7D42" w:rsidRDefault="00DF7D42" w:rsidP="00DF7D42">
      <w:pPr>
        <w:pStyle w:val="References"/>
        <w:tabs>
          <w:tab w:val="left" w:pos="567"/>
        </w:tabs>
        <w:jc w:val="both"/>
        <w:rPr>
          <w:ins w:id="393" w:author="lighthouse" w:date="2012-04-26T16:18:00Z"/>
        </w:rPr>
      </w:pPr>
      <w:ins w:id="394" w:author="lighthouse" w:date="2012-04-26T16:18:00Z">
        <w:r w:rsidRPr="009423F0">
          <w:t xml:space="preserve">IHO S-57 Appendix </w:t>
        </w:r>
        <w:proofErr w:type="gramStart"/>
        <w:r w:rsidRPr="009423F0">
          <w:t>B</w:t>
        </w:r>
        <w:r>
          <w:t>.1</w:t>
        </w:r>
        <w:r w:rsidRPr="009423F0">
          <w:t xml:space="preserve">  ENC</w:t>
        </w:r>
        <w:proofErr w:type="gramEnd"/>
        <w:r w:rsidRPr="009423F0">
          <w:t xml:space="preserve"> Product Specification</w:t>
        </w:r>
      </w:ins>
    </w:p>
    <w:p w14:paraId="792EFA1F" w14:textId="77777777" w:rsidR="00DF7D42" w:rsidRDefault="00DF7D42" w:rsidP="00DF7D42">
      <w:pPr>
        <w:pStyle w:val="References"/>
        <w:tabs>
          <w:tab w:val="left" w:pos="567"/>
        </w:tabs>
        <w:jc w:val="both"/>
        <w:rPr>
          <w:ins w:id="395" w:author="lighthouse" w:date="2012-04-26T16:18:00Z"/>
        </w:rPr>
      </w:pPr>
      <w:ins w:id="396" w:author="lighthouse" w:date="2012-04-26T16:18:00Z">
        <w:r w:rsidRPr="009423F0">
          <w:t>IHO S-100 Universal Hydrographic Data Model</w:t>
        </w:r>
      </w:ins>
    </w:p>
    <w:p w14:paraId="1A3E6A6E" w14:textId="77777777" w:rsidR="00DF7D42" w:rsidRDefault="00DF7D42" w:rsidP="00DF7D42">
      <w:pPr>
        <w:pStyle w:val="References"/>
        <w:tabs>
          <w:tab w:val="left" w:pos="567"/>
        </w:tabs>
        <w:jc w:val="both"/>
        <w:rPr>
          <w:ins w:id="397" w:author="lighthouse" w:date="2012-04-26T16:18:00Z"/>
        </w:rPr>
      </w:pPr>
      <w:ins w:id="398" w:author="lighthouse" w:date="2012-04-26T16:18:00Z">
        <w:r w:rsidRPr="009423F0">
          <w:t>IHO S-101 ENC Product Specification (ENC Product Specification based on S-100 (not to be adopted before 2012 at the earliest))</w:t>
        </w:r>
      </w:ins>
    </w:p>
    <w:p w14:paraId="6785B87A" w14:textId="77777777" w:rsidR="00DF7D42" w:rsidRDefault="00DF7D42" w:rsidP="00DF7D42">
      <w:pPr>
        <w:pStyle w:val="References"/>
        <w:tabs>
          <w:tab w:val="left" w:pos="567"/>
        </w:tabs>
        <w:jc w:val="both"/>
        <w:rPr>
          <w:ins w:id="399" w:author="lighthouse" w:date="2012-04-26T16:18:00Z"/>
        </w:rPr>
      </w:pPr>
      <w:ins w:id="400" w:author="lighthouse" w:date="2012-04-26T16:18:00Z">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ins>
    </w:p>
    <w:p w14:paraId="10031B35" w14:textId="77777777" w:rsidR="00DF7D42" w:rsidRDefault="00DF7D42" w:rsidP="00DF7D42">
      <w:pPr>
        <w:pStyle w:val="References"/>
        <w:tabs>
          <w:tab w:val="left" w:pos="567"/>
        </w:tabs>
        <w:jc w:val="both"/>
        <w:rPr>
          <w:ins w:id="401" w:author="lighthouse" w:date="2012-04-26T16:18:00Z"/>
        </w:rPr>
      </w:pPr>
      <w:bookmarkStart w:id="402" w:name="_Ref252452110"/>
      <w:ins w:id="403" w:author="lighthouse" w:date="2012-04-26T16:18:00Z">
        <w:r w:rsidRPr="009423F0">
          <w:t xml:space="preserve">IALA Recommendation A-124 IALA Recommendation A-124 </w:t>
        </w:r>
        <w:r>
          <w:t>o</w:t>
        </w:r>
        <w:r w:rsidRPr="009423F0">
          <w:t>n Automatic Identification System (AIS) Shore Station and Networking Aspect relating to the AIS Service</w:t>
        </w:r>
        <w:bookmarkEnd w:id="402"/>
      </w:ins>
    </w:p>
    <w:p w14:paraId="62376F88" w14:textId="77777777" w:rsidR="00DF7D42" w:rsidRDefault="00DF7D42" w:rsidP="00DF7D42">
      <w:pPr>
        <w:pStyle w:val="References"/>
        <w:tabs>
          <w:tab w:val="left" w:pos="567"/>
        </w:tabs>
        <w:jc w:val="both"/>
        <w:rPr>
          <w:ins w:id="404" w:author="lighthouse" w:date="2012-04-26T16:18:00Z"/>
        </w:rPr>
      </w:pPr>
      <w:bookmarkStart w:id="405" w:name="_Ref252450419"/>
      <w:ins w:id="406" w:author="lighthouse" w:date="2012-04-26T16:18:00Z">
        <w:r w:rsidRPr="009423F0">
          <w:t xml:space="preserve">IALA Recommendation A-126, </w:t>
        </w:r>
        <w:r>
          <w:t>o</w:t>
        </w:r>
        <w:r w:rsidRPr="009423F0">
          <w:t>n the Use of the Automatic Identification System (AIS) in Marine Aids to Navigation Services, Edition 1.4, Dec. 2008</w:t>
        </w:r>
        <w:bookmarkEnd w:id="405"/>
        <w:r w:rsidRPr="009423F0">
          <w:t xml:space="preserve"> </w:t>
        </w:r>
      </w:ins>
    </w:p>
    <w:p w14:paraId="03BEA5DA" w14:textId="77777777" w:rsidR="00DF7D42" w:rsidRDefault="00DF7D42" w:rsidP="00DF7D42">
      <w:pPr>
        <w:pStyle w:val="References"/>
        <w:tabs>
          <w:tab w:val="left" w:pos="567"/>
        </w:tabs>
        <w:jc w:val="both"/>
        <w:rPr>
          <w:ins w:id="407" w:author="lighthouse" w:date="2012-04-26T16:18:00Z"/>
        </w:rPr>
      </w:pPr>
      <w:ins w:id="408" w:author="lighthouse" w:date="2012-04-26T16:18:00Z">
        <w:r w:rsidRPr="009423F0">
          <w:t xml:space="preserve">IALA Recommendation O-130 </w:t>
        </w:r>
        <w:r>
          <w:t>o</w:t>
        </w:r>
        <w:r w:rsidRPr="009423F0">
          <w:t>n Categorisation and Availability Objectives for Short Range Aids to Navigation</w:t>
        </w:r>
      </w:ins>
    </w:p>
    <w:p w14:paraId="43ED4FD2" w14:textId="77777777" w:rsidR="00DF7D42" w:rsidRDefault="00DF7D42" w:rsidP="00DF7D42">
      <w:pPr>
        <w:pStyle w:val="References"/>
        <w:tabs>
          <w:tab w:val="left" w:pos="567"/>
        </w:tabs>
        <w:jc w:val="both"/>
        <w:rPr>
          <w:ins w:id="409" w:author="lighthouse" w:date="2012-04-26T16:18:00Z"/>
        </w:rPr>
      </w:pPr>
      <w:ins w:id="410" w:author="lighthouse" w:date="2012-04-26T16:18:00Z">
        <w:r>
          <w:t xml:space="preserve">IALA Recommendation O-133 </w:t>
        </w:r>
        <w:r w:rsidRPr="006C75DF">
          <w:rPr>
            <w:rFonts w:cs="Arial"/>
            <w:sz w:val="20"/>
          </w:rPr>
          <w:t>Emergency Wreck Marking Buoy</w:t>
        </w:r>
      </w:ins>
    </w:p>
    <w:p w14:paraId="021C0AE7" w14:textId="77777777" w:rsidR="00DF7D42" w:rsidRDefault="00DF7D42" w:rsidP="00DF7D42">
      <w:pPr>
        <w:pStyle w:val="References"/>
        <w:tabs>
          <w:tab w:val="left" w:pos="567"/>
        </w:tabs>
        <w:jc w:val="both"/>
        <w:rPr>
          <w:ins w:id="411" w:author="lighthouse" w:date="2012-04-26T16:18:00Z"/>
        </w:rPr>
      </w:pPr>
      <w:ins w:id="412" w:author="lighthouse" w:date="2012-04-26T16:18:00Z">
        <w:r>
          <w:t>IALA Guideline 1062 o</w:t>
        </w:r>
        <w:r w:rsidRPr="00033B96">
          <w:t xml:space="preserve">n </w:t>
        </w:r>
        <w:r>
          <w:t>t</w:t>
        </w:r>
        <w:r w:rsidRPr="00033B96">
          <w:t>he establishment of AIS as an Aid to Navigation</w:t>
        </w:r>
      </w:ins>
    </w:p>
    <w:p w14:paraId="08DAEAB5" w14:textId="77777777" w:rsidR="00DF7D42" w:rsidRDefault="00DF7D42" w:rsidP="00DF7D42">
      <w:pPr>
        <w:pStyle w:val="References"/>
        <w:tabs>
          <w:tab w:val="left" w:pos="567"/>
        </w:tabs>
        <w:jc w:val="both"/>
        <w:rPr>
          <w:ins w:id="413" w:author="lighthouse" w:date="2012-04-26T16:18:00Z"/>
        </w:rPr>
      </w:pPr>
      <w:bookmarkStart w:id="414" w:name="_Ref256670038"/>
      <w:ins w:id="415" w:author="lighthouse" w:date="2012-04-26T16:18:00Z">
        <w:r>
          <w:t xml:space="preserve">IALA Recommendation V-125 on </w:t>
        </w:r>
        <w:r>
          <w:rPr>
            <w:rFonts w:cs="Arial"/>
            <w:sz w:val="20"/>
          </w:rPr>
          <w:t>t</w:t>
        </w:r>
        <w:r w:rsidRPr="006C75DF">
          <w:rPr>
            <w:rFonts w:cs="Arial"/>
            <w:sz w:val="20"/>
          </w:rPr>
          <w:t>he Use and Presentation of Symbology at a VTS Centre (including AIS)</w:t>
        </w:r>
        <w:bookmarkEnd w:id="414"/>
      </w:ins>
    </w:p>
    <w:p w14:paraId="516ACA5E" w14:textId="77777777" w:rsidR="00DF7D42" w:rsidRDefault="00DF7D42" w:rsidP="00DF7D42">
      <w:pPr>
        <w:pStyle w:val="References"/>
        <w:tabs>
          <w:tab w:val="left" w:pos="567"/>
        </w:tabs>
        <w:jc w:val="both"/>
        <w:rPr>
          <w:ins w:id="416" w:author="lighthouse" w:date="2012-04-26T16:18:00Z"/>
        </w:rPr>
      </w:pPr>
      <w:ins w:id="417" w:author="lighthouse" w:date="2012-04-26T16:18:00Z">
        <w:r w:rsidRPr="009423F0">
          <w:t>IEC 61174 ECDIS  – Operational and Performance Requirements, Methods of Testing and Required Test Results</w:t>
        </w:r>
      </w:ins>
    </w:p>
    <w:p w14:paraId="08E253DB" w14:textId="77777777" w:rsidR="00DF7D42" w:rsidRDefault="00DF7D42" w:rsidP="00DF7D42">
      <w:pPr>
        <w:pStyle w:val="References"/>
        <w:tabs>
          <w:tab w:val="left" w:pos="567"/>
        </w:tabs>
        <w:jc w:val="both"/>
        <w:rPr>
          <w:ins w:id="418" w:author="lighthouse" w:date="2012-04-26T16:18:00Z"/>
        </w:rPr>
      </w:pPr>
      <w:ins w:id="419" w:author="lighthouse" w:date="2012-04-26T16:18:00Z">
        <w:r w:rsidRPr="009423F0">
          <w:t>IEC 61193-2 Class A shipborne equipment of the universal automatic identification system (AIS) - Operational and performance requirements</w:t>
        </w:r>
        <w:proofErr w:type="gramStart"/>
        <w:r w:rsidRPr="009423F0">
          <w:t>,  methods</w:t>
        </w:r>
        <w:proofErr w:type="gramEnd"/>
        <w:r w:rsidRPr="009423F0">
          <w:t xml:space="preserve"> of test and required test results AIS Class A</w:t>
        </w:r>
      </w:ins>
    </w:p>
    <w:p w14:paraId="6DB7A956" w14:textId="77777777" w:rsidR="00DF7D42" w:rsidRDefault="00DF7D42" w:rsidP="00DF7D42">
      <w:pPr>
        <w:pStyle w:val="References"/>
        <w:tabs>
          <w:tab w:val="left" w:pos="567"/>
        </w:tabs>
        <w:jc w:val="both"/>
        <w:rPr>
          <w:ins w:id="420" w:author="lighthouse" w:date="2012-04-26T16:18:00Z"/>
        </w:rPr>
      </w:pPr>
      <w:ins w:id="421" w:author="lighthouse" w:date="2012-04-26T16:18:00Z">
        <w:r w:rsidRPr="009423F0">
          <w:t>IEC 62288 Presentation of navigation-related information on shipborne navigational displays</w:t>
        </w:r>
      </w:ins>
    </w:p>
    <w:p w14:paraId="39E82B99" w14:textId="77777777" w:rsidR="00DF7D42" w:rsidRDefault="00DF7D42" w:rsidP="00DF7D42">
      <w:pPr>
        <w:pStyle w:val="References"/>
        <w:tabs>
          <w:tab w:val="left" w:pos="567"/>
        </w:tabs>
        <w:jc w:val="both"/>
        <w:rPr>
          <w:ins w:id="422" w:author="lighthouse" w:date="2012-04-26T16:18:00Z"/>
        </w:rPr>
      </w:pPr>
      <w:ins w:id="423" w:author="lighthouse" w:date="2012-04-26T16:18:00Z">
        <w:r w:rsidRPr="009423F0">
          <w:t>IEC 62320-2 AIS AtoN stations - Minimum operational and performance requirements -methods of test and required test results</w:t>
        </w:r>
      </w:ins>
    </w:p>
    <w:p w14:paraId="1ADD6107" w14:textId="77777777" w:rsidR="00DF7D42" w:rsidRDefault="00DF7D42" w:rsidP="00DF7D42">
      <w:pPr>
        <w:pStyle w:val="References"/>
        <w:tabs>
          <w:tab w:val="left" w:pos="567"/>
        </w:tabs>
        <w:jc w:val="both"/>
        <w:rPr>
          <w:ins w:id="424" w:author="lighthouse" w:date="2012-04-26T16:18:00Z"/>
        </w:rPr>
      </w:pPr>
      <w:ins w:id="425" w:author="lighthouse" w:date="2012-04-26T16:18:00Z">
        <w:r w:rsidRPr="009423F0">
          <w:t xml:space="preserve">IEC </w:t>
        </w:r>
        <w:proofErr w:type="gramStart"/>
        <w:r w:rsidRPr="009423F0">
          <w:t>62388  Maritime</w:t>
        </w:r>
        <w:proofErr w:type="gramEnd"/>
        <w:r w:rsidRPr="009423F0">
          <w:t xml:space="preserve"> navigation and radio-communication equipment and systems – Shipborne radar - Performance requirements, methods of testing and required test results</w:t>
        </w:r>
      </w:ins>
    </w:p>
    <w:p w14:paraId="39E01838" w14:textId="77777777" w:rsidR="00DF7D42" w:rsidRPr="00DF7D42" w:rsidRDefault="00DF7D42" w:rsidP="00FE11AE">
      <w:pPr>
        <w:pStyle w:val="BodyText"/>
        <w:rPr>
          <w:ins w:id="426" w:author="lighthouse" w:date="2012-04-26T16:17:00Z"/>
          <w:lang w:eastAsia="ja-JP"/>
        </w:rPr>
      </w:pPr>
    </w:p>
    <w:p w14:paraId="650DEB8B" w14:textId="77777777" w:rsidR="00DF7D42" w:rsidRPr="0048570D" w:rsidRDefault="00DF7D42" w:rsidP="00FE11AE">
      <w:pPr>
        <w:pStyle w:val="BodyText"/>
        <w:rPr>
          <w:lang w:eastAsia="ja-JP"/>
        </w:rPr>
      </w:pPr>
    </w:p>
    <w:sectPr w:rsidR="00DF7D42" w:rsidRPr="0048570D" w:rsidSect="00AB2FA0">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17" w:author="lighthouse" w:date="2011-10-18T22:26:00Z" w:initials="l">
    <w:p w14:paraId="698DCE4D" w14:textId="77777777" w:rsidR="00AA6E62" w:rsidRDefault="00AA6E62">
      <w:pPr>
        <w:pStyle w:val="CommentText"/>
        <w:rPr>
          <w:lang w:eastAsia="ja-JP"/>
        </w:rPr>
      </w:pPr>
      <w:r>
        <w:rPr>
          <w:rStyle w:val="CommentReference"/>
        </w:rPr>
        <w:annotationRef/>
      </w:r>
      <w:r>
        <w:rPr>
          <w:rFonts w:hint="eastAsia"/>
          <w:lang w:eastAsia="ja-JP"/>
        </w:rPr>
        <w:t>Consolidation of all IALA recommendations and guidelines on AIS.</w:t>
      </w:r>
    </w:p>
  </w:comment>
  <w:comment w:id="70" w:author="lighthouse" w:date="2011-10-19T19:40:00Z" w:initials="l">
    <w:p w14:paraId="003045BB" w14:textId="77777777" w:rsidR="0005699A" w:rsidRDefault="0005699A">
      <w:pPr>
        <w:pStyle w:val="CommentText"/>
        <w:rPr>
          <w:lang w:eastAsia="ja-JP"/>
        </w:rPr>
      </w:pPr>
      <w:r>
        <w:rPr>
          <w:rStyle w:val="CommentReference"/>
        </w:rPr>
        <w:annotationRef/>
      </w:r>
      <w:r>
        <w:rPr>
          <w:rFonts w:hint="eastAsia"/>
          <w:lang w:eastAsia="ja-JP"/>
        </w:rPr>
        <w:t>This is not background. Maybe information</w:t>
      </w:r>
    </w:p>
  </w:comment>
  <w:comment w:id="122" w:author="lighthouse" w:date="2011-04-06T19:48:00Z" w:initials="l">
    <w:p w14:paraId="56EFBDAC" w14:textId="77777777" w:rsidR="00E470DE" w:rsidRDefault="00E470DE">
      <w:pPr>
        <w:pStyle w:val="CommentText"/>
        <w:rPr>
          <w:lang w:eastAsia="ja-JP"/>
        </w:rPr>
      </w:pPr>
      <w:r>
        <w:rPr>
          <w:rStyle w:val="CommentReferenc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176" w:author="lighthouse" w:date="2011-10-19T19:53:00Z" w:initials="l">
    <w:p w14:paraId="464C45CE" w14:textId="77777777" w:rsidR="00071B70" w:rsidRDefault="00071B70" w:rsidP="00071B70">
      <w:pPr>
        <w:pStyle w:val="CommentText"/>
        <w:rPr>
          <w:lang w:eastAsia="ja-JP"/>
        </w:rPr>
      </w:pPr>
      <w:r>
        <w:rPr>
          <w:rStyle w:val="CommentReference"/>
        </w:rPr>
        <w:annotationRef/>
      </w:r>
      <w:r>
        <w:rPr>
          <w:rFonts w:hint="eastAsia"/>
          <w:lang w:eastAsia="ja-JP"/>
        </w:rPr>
        <w:t>Virtual AtoN should not be used permanently so this sentence should be deleted.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9BA926C" w14:textId="77777777" w:rsidR="005D3B9C" w:rsidRDefault="005D3B9C" w:rsidP="009E1230">
      <w:r>
        <w:separator/>
      </w:r>
    </w:p>
  </w:endnote>
  <w:endnote w:type="continuationSeparator" w:id="0">
    <w:p w14:paraId="76E1A769" w14:textId="77777777" w:rsidR="005D3B9C" w:rsidRDefault="005D3B9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3604B" w14:textId="77777777" w:rsidR="00604C03" w:rsidRDefault="00604C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7043B" w14:textId="77777777" w:rsidR="00AB0D66" w:rsidRPr="008136BC" w:rsidRDefault="00AB0D66" w:rsidP="00AB2FA0">
    <w:pPr>
      <w:pStyle w:val="Footer"/>
    </w:pPr>
    <w:r w:rsidRPr="008136BC">
      <w:tab/>
    </w:r>
    <w:r w:rsidRPr="008136BC">
      <w:rPr>
        <w:lang w:val="en-US"/>
      </w:rPr>
      <w:t xml:space="preserve">Page </w:t>
    </w:r>
    <w:r w:rsidR="00467759" w:rsidRPr="008136BC">
      <w:rPr>
        <w:lang w:val="en-US"/>
      </w:rPr>
      <w:fldChar w:fldCharType="begin"/>
    </w:r>
    <w:r w:rsidRPr="008136BC">
      <w:rPr>
        <w:lang w:val="en-US"/>
      </w:rPr>
      <w:instrText xml:space="preserve"> PAGE </w:instrText>
    </w:r>
    <w:r w:rsidR="00467759" w:rsidRPr="008136BC">
      <w:rPr>
        <w:lang w:val="en-US"/>
      </w:rPr>
      <w:fldChar w:fldCharType="separate"/>
    </w:r>
    <w:r w:rsidR="00604C03">
      <w:rPr>
        <w:noProof/>
        <w:lang w:val="en-US"/>
      </w:rPr>
      <w:t>7</w:t>
    </w:r>
    <w:r w:rsidR="00467759" w:rsidRPr="008136BC">
      <w:rPr>
        <w:lang w:val="en-US"/>
      </w:rPr>
      <w:fldChar w:fldCharType="end"/>
    </w:r>
    <w:r w:rsidRPr="008136BC">
      <w:rPr>
        <w:lang w:val="en-US"/>
      </w:rPr>
      <w:t xml:space="preserve"> of </w:t>
    </w:r>
    <w:r w:rsidR="00467759" w:rsidRPr="008136BC">
      <w:rPr>
        <w:lang w:val="en-US"/>
      </w:rPr>
      <w:fldChar w:fldCharType="begin"/>
    </w:r>
    <w:r w:rsidRPr="008136BC">
      <w:rPr>
        <w:lang w:val="en-US"/>
      </w:rPr>
      <w:instrText xml:space="preserve"> NUMPAGES </w:instrText>
    </w:r>
    <w:r w:rsidR="00467759" w:rsidRPr="008136BC">
      <w:rPr>
        <w:lang w:val="en-US"/>
      </w:rPr>
      <w:fldChar w:fldCharType="separate"/>
    </w:r>
    <w:r w:rsidR="00604C03">
      <w:rPr>
        <w:noProof/>
        <w:lang w:val="en-US"/>
      </w:rPr>
      <w:t>9</w:t>
    </w:r>
    <w:r w:rsidR="00467759"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32796" w14:textId="77777777" w:rsidR="00604C03" w:rsidRDefault="00604C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03DC59" w14:textId="77777777" w:rsidR="005D3B9C" w:rsidRDefault="005D3B9C" w:rsidP="009E1230">
      <w:r>
        <w:separator/>
      </w:r>
    </w:p>
  </w:footnote>
  <w:footnote w:type="continuationSeparator" w:id="0">
    <w:p w14:paraId="13B6ECDE" w14:textId="77777777" w:rsidR="005D3B9C" w:rsidRDefault="005D3B9C" w:rsidP="009E1230">
      <w:r>
        <w:continuationSeparator/>
      </w:r>
    </w:p>
  </w:footnote>
  <w:footnote w:id="1">
    <w:p w14:paraId="0BF06D32" w14:textId="77777777" w:rsidR="008F0A0D" w:rsidRDefault="008F0A0D" w:rsidP="0005699A">
      <w:pPr>
        <w:pStyle w:val="FootnoteText"/>
        <w:tabs>
          <w:tab w:val="clear" w:pos="567"/>
          <w:tab w:val="left" w:pos="0"/>
        </w:tabs>
        <w:ind w:leftChars="-257" w:left="1" w:hangingChars="283" w:hanging="566"/>
      </w:pPr>
      <w:r>
        <w:rPr>
          <w:rStyle w:val="FootnoteReference"/>
        </w:rPr>
        <w:footnoteRef/>
      </w:r>
      <w:r>
        <w:t xml:space="preserve"> </w:t>
      </w:r>
      <w:r>
        <w:tab/>
      </w:r>
      <w:proofErr w:type="gramStart"/>
      <w:r>
        <w:t>A digital item, or group of items, regardless of type or format that a computer can address or manipulate.</w:t>
      </w:r>
      <w:proofErr w:type="gramEnd"/>
      <w:r>
        <w:t xml:space="preserve">  In the context of Virtual AtoN they will convey information to the user.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B9526" w14:textId="77777777" w:rsidR="00604C03" w:rsidRDefault="00604C0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2EFD" w14:textId="77777777" w:rsidR="00AB0D66" w:rsidRDefault="00AB0D66" w:rsidP="0004410E">
    <w:pPr>
      <w:pStyle w:val="Header"/>
      <w:jc w:val="center"/>
      <w:rPr>
        <w:highlight w:val="yellow"/>
      </w:rPr>
    </w:pPr>
    <w:r w:rsidRPr="007F536D">
      <w:t xml:space="preserve">Recommendation O - </w:t>
    </w:r>
    <w:r w:rsidR="006328BA">
      <w:t>143</w:t>
    </w:r>
    <w:r w:rsidR="006328BA" w:rsidRPr="007F536D">
      <w:t xml:space="preserve"> </w:t>
    </w:r>
    <w:r w:rsidRPr="007F536D">
      <w:t>– Virtual Aids to Navigation</w:t>
    </w:r>
  </w:p>
  <w:p w14:paraId="42FC57BB" w14:textId="77777777"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14:paraId="65BE8722" w14:textId="77777777" w:rsidR="00AB0D66" w:rsidRDefault="00AB0D66"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BBF11" w14:textId="77777777" w:rsidR="00AB0D66" w:rsidRPr="008D517C" w:rsidRDefault="00775C81" w:rsidP="00604C03">
    <w:pPr>
      <w:pStyle w:val="Header"/>
      <w:jc w:val="right"/>
      <w:rPr>
        <w:rFonts w:eastAsia="MS Mincho"/>
        <w:lang w:eastAsia="ja-JP"/>
      </w:rPr>
    </w:pPr>
    <w:r>
      <w:rPr>
        <w:lang w:val="en-US"/>
      </w:rPr>
      <w:t>ANM19/</w:t>
    </w:r>
    <w:bookmarkStart w:id="427" w:name="_GoBack"/>
    <w:r w:rsidR="00604C03">
      <w:rPr>
        <w:lang w:val="en-US"/>
      </w:rPr>
      <w:t>output/4A</w:t>
    </w:r>
    <w:bookmarkEnd w:id="427"/>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B705457"/>
    <w:multiLevelType w:val="hybridMultilevel"/>
    <w:tmpl w:val="9938A1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9">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3">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9"/>
  </w:num>
  <w:num w:numId="10">
    <w:abstractNumId w:val="32"/>
  </w:num>
  <w:num w:numId="11">
    <w:abstractNumId w:val="29"/>
  </w:num>
  <w:num w:numId="12">
    <w:abstractNumId w:val="16"/>
  </w:num>
  <w:num w:numId="13">
    <w:abstractNumId w:val="27"/>
  </w:num>
  <w:num w:numId="14">
    <w:abstractNumId w:val="22"/>
  </w:num>
  <w:num w:numId="15">
    <w:abstractNumId w:val="11"/>
  </w:num>
  <w:num w:numId="16">
    <w:abstractNumId w:val="30"/>
  </w:num>
  <w:num w:numId="17">
    <w:abstractNumId w:val="18"/>
  </w:num>
  <w:num w:numId="18">
    <w:abstractNumId w:val="17"/>
  </w:num>
  <w:num w:numId="19">
    <w:abstractNumId w:val="25"/>
  </w:num>
  <w:num w:numId="20">
    <w:abstractNumId w:val="23"/>
  </w:num>
  <w:num w:numId="21">
    <w:abstractNumId w:val="21"/>
  </w:num>
  <w:num w:numId="22">
    <w:abstractNumId w:val="28"/>
  </w:num>
  <w:num w:numId="23">
    <w:abstractNumId w:val="13"/>
  </w:num>
  <w:num w:numId="24">
    <w:abstractNumId w:val="20"/>
  </w:num>
  <w:num w:numId="25">
    <w:abstractNumId w:val="8"/>
  </w:num>
  <w:num w:numId="26">
    <w:abstractNumId w:val="3"/>
  </w:num>
  <w:num w:numId="27">
    <w:abstractNumId w:val="15"/>
  </w:num>
  <w:num w:numId="28">
    <w:abstractNumId w:val="26"/>
  </w:num>
  <w:num w:numId="29">
    <w:abstractNumId w:val="33"/>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4"/>
  </w:num>
  <w:num w:numId="38">
    <w:abstractNumId w:val="12"/>
  </w:num>
  <w:num w:numId="39">
    <w:abstractNumId w:val="13"/>
  </w:num>
  <w:num w:numId="40">
    <w:abstractNumId w:val="13"/>
  </w:num>
  <w:num w:numId="41">
    <w:abstractNumId w:val="13"/>
  </w:num>
  <w:num w:numId="42">
    <w:abstractNumId w:val="13"/>
  </w:num>
  <w:num w:numId="43">
    <w:abstractNumId w:val="25"/>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rawingGridHorizontalSpacing w:val="110"/>
  <w:displayHorizont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2ED"/>
    <w:rsid w:val="00012AE0"/>
    <w:rsid w:val="000179CF"/>
    <w:rsid w:val="000213B0"/>
    <w:rsid w:val="000420D8"/>
    <w:rsid w:val="0004410E"/>
    <w:rsid w:val="000448A8"/>
    <w:rsid w:val="0005699A"/>
    <w:rsid w:val="00070873"/>
    <w:rsid w:val="00071B70"/>
    <w:rsid w:val="000802FE"/>
    <w:rsid w:val="00080C42"/>
    <w:rsid w:val="000827AF"/>
    <w:rsid w:val="000A0312"/>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E7D6B"/>
    <w:rsid w:val="001F045B"/>
    <w:rsid w:val="00201BE0"/>
    <w:rsid w:val="00207EE6"/>
    <w:rsid w:val="00211EEF"/>
    <w:rsid w:val="002125CB"/>
    <w:rsid w:val="00223450"/>
    <w:rsid w:val="00224314"/>
    <w:rsid w:val="00235221"/>
    <w:rsid w:val="00237861"/>
    <w:rsid w:val="002563D8"/>
    <w:rsid w:val="0028350B"/>
    <w:rsid w:val="00285FCA"/>
    <w:rsid w:val="002D1328"/>
    <w:rsid w:val="002D4569"/>
    <w:rsid w:val="002E6C0B"/>
    <w:rsid w:val="002F0BDB"/>
    <w:rsid w:val="002F2862"/>
    <w:rsid w:val="003056E1"/>
    <w:rsid w:val="00315F78"/>
    <w:rsid w:val="00317537"/>
    <w:rsid w:val="00320D3C"/>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1FB"/>
    <w:rsid w:val="004172C1"/>
    <w:rsid w:val="004177F6"/>
    <w:rsid w:val="00422E65"/>
    <w:rsid w:val="00436DF2"/>
    <w:rsid w:val="0044047B"/>
    <w:rsid w:val="00444E96"/>
    <w:rsid w:val="00460028"/>
    <w:rsid w:val="004668B4"/>
    <w:rsid w:val="00467759"/>
    <w:rsid w:val="00477C3E"/>
    <w:rsid w:val="00483E16"/>
    <w:rsid w:val="0048570D"/>
    <w:rsid w:val="0048714B"/>
    <w:rsid w:val="00490EA3"/>
    <w:rsid w:val="00492BEB"/>
    <w:rsid w:val="004A14B3"/>
    <w:rsid w:val="004A3893"/>
    <w:rsid w:val="004A43C4"/>
    <w:rsid w:val="004A6A6A"/>
    <w:rsid w:val="004B085C"/>
    <w:rsid w:val="004B6B65"/>
    <w:rsid w:val="004C2F5C"/>
    <w:rsid w:val="004F2640"/>
    <w:rsid w:val="004F315C"/>
    <w:rsid w:val="004F72F9"/>
    <w:rsid w:val="004F735C"/>
    <w:rsid w:val="00502A70"/>
    <w:rsid w:val="00506D7F"/>
    <w:rsid w:val="005152ED"/>
    <w:rsid w:val="005164C5"/>
    <w:rsid w:val="005207B2"/>
    <w:rsid w:val="0052386C"/>
    <w:rsid w:val="005456F1"/>
    <w:rsid w:val="005640BD"/>
    <w:rsid w:val="00566496"/>
    <w:rsid w:val="00576548"/>
    <w:rsid w:val="00582569"/>
    <w:rsid w:val="00583F3F"/>
    <w:rsid w:val="0059570F"/>
    <w:rsid w:val="005A17F6"/>
    <w:rsid w:val="005A56C5"/>
    <w:rsid w:val="005A7121"/>
    <w:rsid w:val="005A79A1"/>
    <w:rsid w:val="005D3B9C"/>
    <w:rsid w:val="00604C03"/>
    <w:rsid w:val="006052C5"/>
    <w:rsid w:val="0060597B"/>
    <w:rsid w:val="00613717"/>
    <w:rsid w:val="00616588"/>
    <w:rsid w:val="006328BA"/>
    <w:rsid w:val="00632C5F"/>
    <w:rsid w:val="00640576"/>
    <w:rsid w:val="00661A7B"/>
    <w:rsid w:val="00662BCF"/>
    <w:rsid w:val="0066345F"/>
    <w:rsid w:val="0067566F"/>
    <w:rsid w:val="00675FFD"/>
    <w:rsid w:val="00681390"/>
    <w:rsid w:val="00681BC4"/>
    <w:rsid w:val="006856C9"/>
    <w:rsid w:val="00691B22"/>
    <w:rsid w:val="006A4CA0"/>
    <w:rsid w:val="006C3340"/>
    <w:rsid w:val="006C34AD"/>
    <w:rsid w:val="006D0907"/>
    <w:rsid w:val="006D1C64"/>
    <w:rsid w:val="006D35E8"/>
    <w:rsid w:val="006D4516"/>
    <w:rsid w:val="0072093C"/>
    <w:rsid w:val="00721DBE"/>
    <w:rsid w:val="007446CD"/>
    <w:rsid w:val="007578C8"/>
    <w:rsid w:val="00765FC6"/>
    <w:rsid w:val="00767904"/>
    <w:rsid w:val="00767FC6"/>
    <w:rsid w:val="00775C81"/>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76CC7"/>
    <w:rsid w:val="008843C0"/>
    <w:rsid w:val="008931CC"/>
    <w:rsid w:val="008A2F89"/>
    <w:rsid w:val="008A39A5"/>
    <w:rsid w:val="008B001A"/>
    <w:rsid w:val="008B0830"/>
    <w:rsid w:val="008D517C"/>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3BA7"/>
    <w:rsid w:val="00A95CD3"/>
    <w:rsid w:val="00AA2A80"/>
    <w:rsid w:val="00AA5811"/>
    <w:rsid w:val="00AA6E62"/>
    <w:rsid w:val="00AB0A02"/>
    <w:rsid w:val="00AB0D66"/>
    <w:rsid w:val="00AB2FA0"/>
    <w:rsid w:val="00AB5265"/>
    <w:rsid w:val="00AB5CAB"/>
    <w:rsid w:val="00AC2C6D"/>
    <w:rsid w:val="00AC4EAC"/>
    <w:rsid w:val="00AD04F1"/>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E7CB9"/>
    <w:rsid w:val="00CF0102"/>
    <w:rsid w:val="00CF0FCA"/>
    <w:rsid w:val="00D05833"/>
    <w:rsid w:val="00D128D4"/>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3F"/>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916B6"/>
    <w:rsid w:val="00EA07AA"/>
    <w:rsid w:val="00EB49E8"/>
    <w:rsid w:val="00EC30A1"/>
    <w:rsid w:val="00EC54AA"/>
    <w:rsid w:val="00ED2977"/>
    <w:rsid w:val="00ED6F52"/>
    <w:rsid w:val="00EE340C"/>
    <w:rsid w:val="00EE3BAA"/>
    <w:rsid w:val="00EF7D0D"/>
    <w:rsid w:val="00F039D3"/>
    <w:rsid w:val="00F06AB1"/>
    <w:rsid w:val="00F53DB6"/>
    <w:rsid w:val="00F64FAA"/>
    <w:rsid w:val="00F86F8B"/>
    <w:rsid w:val="00F919BE"/>
    <w:rsid w:val="00F92025"/>
    <w:rsid w:val="00F962AD"/>
    <w:rsid w:val="00FA0113"/>
    <w:rsid w:val="00FA10A7"/>
    <w:rsid w:val="00FA1A1D"/>
    <w:rsid w:val="00FA23C1"/>
    <w:rsid w:val="00FA2782"/>
    <w:rsid w:val="00FA2FE2"/>
    <w:rsid w:val="00FA4ED7"/>
    <w:rsid w:val="00FB4532"/>
    <w:rsid w:val="00FC3BBD"/>
    <w:rsid w:val="00FD1AFC"/>
    <w:rsid w:val="00FD50E4"/>
    <w:rsid w:val="00FD76E6"/>
    <w:rsid w:val="00FE11AE"/>
    <w:rsid w:val="00FE6047"/>
    <w:rsid w:val="00FF0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272DD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rsid w:val="004A6A6A"/>
    <w:rPr>
      <w:rFonts w:ascii="Arial" w:hAnsi="Arial"/>
      <w:sz w:val="22"/>
      <w:szCs w:val="24"/>
      <w:lang w:val="en-GB" w:eastAsia="en-US"/>
    </w:rPr>
  </w:style>
  <w:style w:type="paragraph" w:styleId="Heading1">
    <w:name w:val="heading 1"/>
    <w:basedOn w:val="Normal"/>
    <w:next w:val="BodyText"/>
    <w:link w:val="Heading1Char"/>
    <w:qFormat/>
    <w:rsid w:val="006328BA"/>
    <w:pPr>
      <w:keepNext/>
      <w:numPr>
        <w:numId w:val="42"/>
      </w:numPr>
      <w:spacing w:before="240" w:after="240"/>
      <w:outlineLvl w:val="0"/>
    </w:pPr>
    <w:rPr>
      <w:b/>
      <w:caps/>
      <w:kern w:val="28"/>
      <w:sz w:val="24"/>
      <w:lang w:eastAsia="de-DE"/>
    </w:rPr>
  </w:style>
  <w:style w:type="paragraph" w:styleId="Heading2">
    <w:name w:val="heading 2"/>
    <w:basedOn w:val="Normal"/>
    <w:next w:val="BodyText"/>
    <w:link w:val="Heading2Char"/>
    <w:qFormat/>
    <w:rsid w:val="006328BA"/>
    <w:pPr>
      <w:numPr>
        <w:ilvl w:val="1"/>
        <w:numId w:val="42"/>
      </w:numPr>
      <w:spacing w:before="120" w:after="120"/>
      <w:outlineLvl w:val="1"/>
    </w:pPr>
    <w:rPr>
      <w:b/>
    </w:rPr>
  </w:style>
  <w:style w:type="paragraph" w:styleId="Heading3">
    <w:name w:val="heading 3"/>
    <w:basedOn w:val="Normal"/>
    <w:next w:val="BodyText"/>
    <w:link w:val="Heading3Char"/>
    <w:qFormat/>
    <w:rsid w:val="006328BA"/>
    <w:pPr>
      <w:keepNext/>
      <w:numPr>
        <w:ilvl w:val="2"/>
        <w:numId w:val="42"/>
      </w:numPr>
      <w:spacing w:before="120" w:after="120"/>
      <w:outlineLvl w:val="2"/>
    </w:pPr>
    <w:rPr>
      <w:szCs w:val="20"/>
      <w:lang w:eastAsia="de-DE"/>
    </w:rPr>
  </w:style>
  <w:style w:type="paragraph" w:styleId="Heading4">
    <w:name w:val="heading 4"/>
    <w:basedOn w:val="Normal"/>
    <w:next w:val="BodyTextIndent"/>
    <w:link w:val="Heading4Char"/>
    <w:rsid w:val="006328BA"/>
    <w:pPr>
      <w:keepNext/>
      <w:numPr>
        <w:ilvl w:val="3"/>
        <w:numId w:val="42"/>
      </w:numPr>
      <w:spacing w:before="120" w:after="120"/>
      <w:outlineLvl w:val="3"/>
    </w:pPr>
    <w:rPr>
      <w:szCs w:val="20"/>
      <w:lang w:val="en-US" w:eastAsia="de-DE"/>
    </w:rPr>
  </w:style>
  <w:style w:type="paragraph" w:styleId="Heading5">
    <w:name w:val="heading 5"/>
    <w:basedOn w:val="Normal"/>
    <w:next w:val="Normal"/>
    <w:link w:val="Heading5Char"/>
    <w:uiPriority w:val="99"/>
    <w:rsid w:val="004A6A6A"/>
    <w:pPr>
      <w:numPr>
        <w:ilvl w:val="4"/>
        <w:numId w:val="4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9"/>
    <w:rsid w:val="004A6A6A"/>
    <w:pPr>
      <w:numPr>
        <w:ilvl w:val="5"/>
        <w:numId w:val="4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9"/>
    <w:rsid w:val="004A6A6A"/>
    <w:pPr>
      <w:numPr>
        <w:ilvl w:val="6"/>
        <w:numId w:val="4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9"/>
    <w:rsid w:val="004A6A6A"/>
    <w:pPr>
      <w:numPr>
        <w:ilvl w:val="7"/>
        <w:numId w:val="4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9"/>
    <w:rsid w:val="004A6A6A"/>
    <w:pPr>
      <w:numPr>
        <w:ilvl w:val="8"/>
        <w:numId w:val="4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3B0"/>
    <w:rPr>
      <w:rFonts w:ascii="Arial" w:hAnsi="Arial"/>
      <w:b/>
      <w:caps/>
      <w:kern w:val="28"/>
      <w:sz w:val="24"/>
      <w:szCs w:val="24"/>
      <w:lang w:eastAsia="de-DE"/>
    </w:rPr>
  </w:style>
  <w:style w:type="character" w:customStyle="1" w:styleId="Heading2Char">
    <w:name w:val="Heading 2 Char"/>
    <w:link w:val="Heading2"/>
    <w:locked/>
    <w:rsid w:val="000213B0"/>
    <w:rPr>
      <w:rFonts w:ascii="Arial" w:hAnsi="Arial"/>
      <w:b/>
      <w:sz w:val="22"/>
      <w:szCs w:val="24"/>
      <w:lang w:eastAsia="en-US"/>
    </w:rPr>
  </w:style>
  <w:style w:type="character" w:customStyle="1" w:styleId="Heading3Char">
    <w:name w:val="Heading 3 Char"/>
    <w:link w:val="Heading3"/>
    <w:locked/>
    <w:rsid w:val="000213B0"/>
    <w:rPr>
      <w:rFonts w:ascii="Arial" w:hAnsi="Arial"/>
      <w:sz w:val="22"/>
      <w:lang w:eastAsia="de-DE"/>
    </w:rPr>
  </w:style>
  <w:style w:type="character" w:customStyle="1" w:styleId="Heading4Char">
    <w:name w:val="Heading 4 Char"/>
    <w:link w:val="Heading4"/>
    <w:locked/>
    <w:rsid w:val="000213B0"/>
    <w:rPr>
      <w:rFonts w:ascii="Arial" w:hAnsi="Arial"/>
      <w:sz w:val="22"/>
      <w:lang w:val="en-US" w:eastAsia="de-DE"/>
    </w:rPr>
  </w:style>
  <w:style w:type="character" w:customStyle="1" w:styleId="Heading5Char">
    <w:name w:val="Heading 5 Char"/>
    <w:link w:val="Heading5"/>
    <w:uiPriority w:val="99"/>
    <w:locked/>
    <w:rsid w:val="000213B0"/>
    <w:rPr>
      <w:rFonts w:ascii="Arial" w:hAnsi="Arial"/>
      <w:sz w:val="22"/>
      <w:lang w:val="de-DE" w:eastAsia="de-DE"/>
    </w:rPr>
  </w:style>
  <w:style w:type="character" w:customStyle="1" w:styleId="Heading6Char">
    <w:name w:val="Heading 6 Char"/>
    <w:link w:val="Heading6"/>
    <w:uiPriority w:val="99"/>
    <w:locked/>
    <w:rsid w:val="000213B0"/>
    <w:rPr>
      <w:rFonts w:ascii="Arial" w:hAnsi="Arial"/>
      <w:sz w:val="22"/>
      <w:lang w:val="de-DE" w:eastAsia="de-DE"/>
    </w:rPr>
  </w:style>
  <w:style w:type="character" w:customStyle="1" w:styleId="Heading7Char">
    <w:name w:val="Heading 7 Char"/>
    <w:link w:val="Heading7"/>
    <w:uiPriority w:val="99"/>
    <w:locked/>
    <w:rsid w:val="000213B0"/>
    <w:rPr>
      <w:rFonts w:ascii="Arial" w:hAnsi="Arial"/>
      <w:sz w:val="22"/>
      <w:lang w:val="de-DE" w:eastAsia="de-DE"/>
    </w:rPr>
  </w:style>
  <w:style w:type="character" w:customStyle="1" w:styleId="Heading8Char">
    <w:name w:val="Heading 8 Char"/>
    <w:link w:val="Heading8"/>
    <w:uiPriority w:val="99"/>
    <w:locked/>
    <w:rsid w:val="000213B0"/>
    <w:rPr>
      <w:rFonts w:ascii="Arial" w:hAnsi="Arial"/>
      <w:sz w:val="22"/>
      <w:lang w:val="de-DE" w:eastAsia="de-DE"/>
    </w:rPr>
  </w:style>
  <w:style w:type="character" w:customStyle="1" w:styleId="Heading9Char">
    <w:name w:val="Heading 9 Char"/>
    <w:link w:val="Heading9"/>
    <w:uiPriority w:val="99"/>
    <w:locked/>
    <w:rsid w:val="000213B0"/>
    <w:rPr>
      <w:rFonts w:ascii="Arial" w:hAnsi="Arial"/>
      <w:sz w:val="22"/>
      <w:lang w:val="de-DE" w:eastAsia="de-DE"/>
    </w:rPr>
  </w:style>
  <w:style w:type="paragraph" w:styleId="BodyText">
    <w:name w:val="Body Text"/>
    <w:basedOn w:val="Normal"/>
    <w:link w:val="BodyTextChar"/>
    <w:qFormat/>
    <w:rsid w:val="00E646D6"/>
    <w:pPr>
      <w:spacing w:after="120"/>
      <w:jc w:val="both"/>
    </w:pPr>
  </w:style>
  <w:style w:type="character" w:customStyle="1" w:styleId="BodyTextChar">
    <w:name w:val="Body Text Char"/>
    <w:link w:val="BodyText"/>
    <w:locked/>
    <w:rsid w:val="00DF6EB4"/>
    <w:rPr>
      <w:rFonts w:ascii="Arial" w:hAnsi="Arial"/>
      <w:sz w:val="22"/>
      <w:szCs w:val="24"/>
      <w:lang w:eastAsia="en-US"/>
    </w:rPr>
  </w:style>
  <w:style w:type="paragraph" w:styleId="FootnoteText">
    <w:name w:val="footnote text"/>
    <w:basedOn w:val="Normal"/>
    <w:link w:val="FootnoteTextChar"/>
    <w:uiPriority w:val="99"/>
    <w:semiHidden/>
    <w:rsid w:val="008F0A0D"/>
    <w:pPr>
      <w:tabs>
        <w:tab w:val="left" w:pos="567"/>
      </w:tabs>
      <w:ind w:left="567" w:hanging="567"/>
      <w:jc w:val="both"/>
    </w:pPr>
    <w:rPr>
      <w:sz w:val="20"/>
      <w:szCs w:val="20"/>
    </w:rPr>
  </w:style>
  <w:style w:type="character" w:customStyle="1" w:styleId="FootnoteTextChar">
    <w:name w:val="Footnote Text Char"/>
    <w:link w:val="FootnoteText"/>
    <w:uiPriority w:val="99"/>
    <w:semiHidden/>
    <w:locked/>
    <w:rsid w:val="008F0A0D"/>
    <w:rPr>
      <w:rFonts w:ascii="Arial" w:hAnsi="Arial"/>
      <w:sz w:val="20"/>
      <w:szCs w:val="20"/>
      <w:lang w:val="en-GB" w:eastAsia="en-US"/>
    </w:rPr>
  </w:style>
  <w:style w:type="character" w:styleId="FootnoteReference">
    <w:name w:val="footnote reference"/>
    <w:uiPriority w:val="99"/>
    <w:semiHidden/>
    <w:rsid w:val="008F0A0D"/>
    <w:rPr>
      <w:rFonts w:ascii="Arial" w:hAnsi="Arial" w:cs="Times New Roman"/>
      <w:sz w:val="20"/>
      <w:vertAlign w:val="superscript"/>
    </w:rPr>
  </w:style>
  <w:style w:type="paragraph" w:styleId="Header">
    <w:name w:val="header"/>
    <w:basedOn w:val="Normal"/>
    <w:link w:val="HeaderChar"/>
    <w:rsid w:val="004A6A6A"/>
    <w:pPr>
      <w:tabs>
        <w:tab w:val="center" w:pos="4820"/>
        <w:tab w:val="right" w:pos="9639"/>
      </w:tabs>
    </w:pPr>
    <w:rPr>
      <w:rFonts w:eastAsia="Times New Roman"/>
      <w:sz w:val="24"/>
    </w:rPr>
  </w:style>
  <w:style w:type="character" w:customStyle="1" w:styleId="HeaderChar">
    <w:name w:val="Header Char"/>
    <w:link w:val="Header"/>
    <w:locked/>
    <w:rsid w:val="000213B0"/>
    <w:rPr>
      <w:rFonts w:ascii="Arial" w:eastAsia="Times New Roman" w:hAnsi="Arial" w:cs="Times New Roman"/>
      <w:sz w:val="24"/>
      <w:szCs w:val="24"/>
    </w:rPr>
  </w:style>
  <w:style w:type="paragraph" w:styleId="Quote">
    <w:name w:val="Quote"/>
    <w:basedOn w:val="Normal"/>
    <w:link w:val="QuoteChar"/>
    <w:uiPriority w:val="99"/>
    <w:rsid w:val="004A6A6A"/>
    <w:pPr>
      <w:spacing w:before="60" w:after="60"/>
      <w:ind w:left="567" w:right="935"/>
      <w:jc w:val="both"/>
    </w:pPr>
    <w:rPr>
      <w:i/>
      <w:sz w:val="24"/>
    </w:rPr>
  </w:style>
  <w:style w:type="character" w:customStyle="1" w:styleId="QuoteChar">
    <w:name w:val="Quote Char"/>
    <w:link w:val="Quote"/>
    <w:uiPriority w:val="99"/>
    <w:locked/>
    <w:rsid w:val="000213B0"/>
    <w:rPr>
      <w:rFonts w:ascii="Arial" w:hAnsi="Arial" w:cs="Times New Roman"/>
      <w:i/>
      <w:sz w:val="24"/>
      <w:szCs w:val="24"/>
      <w:lang w:eastAsia="en-US"/>
    </w:rPr>
  </w:style>
  <w:style w:type="paragraph" w:styleId="ListBullet">
    <w:name w:val="List Bullet"/>
    <w:basedOn w:val="Normal"/>
    <w:autoRedefine/>
    <w:uiPriority w:val="99"/>
    <w:rsid w:val="004A6A6A"/>
    <w:pPr>
      <w:spacing w:before="60" w:after="80"/>
      <w:ind w:left="354"/>
    </w:pPr>
  </w:style>
  <w:style w:type="paragraph" w:styleId="Title">
    <w:name w:val="Title"/>
    <w:basedOn w:val="Normal"/>
    <w:link w:val="TitleChar"/>
    <w:uiPriority w:val="99"/>
    <w:qFormat/>
    <w:rsid w:val="004A6A6A"/>
    <w:pPr>
      <w:spacing w:before="120" w:after="240"/>
      <w:jc w:val="center"/>
      <w:outlineLvl w:val="0"/>
    </w:pPr>
    <w:rPr>
      <w:rFonts w:ascii="Times New Roman" w:hAnsi="Times New Roman"/>
      <w:b/>
      <w:bCs/>
      <w:kern w:val="28"/>
      <w:sz w:val="32"/>
      <w:szCs w:val="32"/>
    </w:rPr>
  </w:style>
  <w:style w:type="character" w:customStyle="1" w:styleId="TitleChar">
    <w:name w:val="Title Char"/>
    <w:link w:val="Title"/>
    <w:uiPriority w:val="99"/>
    <w:locked/>
    <w:rsid w:val="000213B0"/>
    <w:rPr>
      <w:rFonts w:cs="Arial"/>
      <w:b/>
      <w:bCs/>
      <w:kern w:val="28"/>
      <w:sz w:val="32"/>
      <w:szCs w:val="32"/>
      <w:lang w:eastAsia="en-US"/>
    </w:rPr>
  </w:style>
  <w:style w:type="paragraph" w:styleId="Footer">
    <w:name w:val="footer"/>
    <w:basedOn w:val="Normal"/>
    <w:link w:val="FooterChar"/>
    <w:uiPriority w:val="99"/>
    <w:rsid w:val="004A6A6A"/>
    <w:pPr>
      <w:tabs>
        <w:tab w:val="center" w:pos="4820"/>
        <w:tab w:val="right" w:pos="9639"/>
      </w:tabs>
    </w:pPr>
    <w:rPr>
      <w:sz w:val="24"/>
    </w:rPr>
  </w:style>
  <w:style w:type="character" w:customStyle="1" w:styleId="FooterChar">
    <w:name w:val="Footer Char"/>
    <w:link w:val="Footer"/>
    <w:uiPriority w:val="99"/>
    <w:locked/>
    <w:rsid w:val="000213B0"/>
    <w:rPr>
      <w:rFonts w:ascii="Arial" w:hAnsi="Arial" w:cs="Times New Roman"/>
      <w:sz w:val="24"/>
      <w:szCs w:val="24"/>
      <w:lang w:eastAsia="en-US"/>
    </w:rPr>
  </w:style>
  <w:style w:type="character" w:styleId="PageNumber">
    <w:name w:val="page number"/>
    <w:uiPriority w:val="99"/>
    <w:rsid w:val="004A6A6A"/>
    <w:rPr>
      <w:rFonts w:cs="Times New Roman"/>
    </w:rPr>
  </w:style>
  <w:style w:type="paragraph" w:styleId="BodyText2">
    <w:name w:val="Body Text 2"/>
    <w:basedOn w:val="Normal"/>
    <w:link w:val="BodyText2Char"/>
    <w:uiPriority w:val="99"/>
    <w:rsid w:val="00DF6EB4"/>
    <w:pPr>
      <w:autoSpaceDE w:val="0"/>
      <w:autoSpaceDN w:val="0"/>
      <w:adjustRightInd w:val="0"/>
      <w:spacing w:before="180"/>
      <w:ind w:left="720"/>
    </w:pPr>
    <w:rPr>
      <w:sz w:val="24"/>
    </w:rPr>
  </w:style>
  <w:style w:type="character" w:customStyle="1" w:styleId="BodyText2Char">
    <w:name w:val="Body Text 2 Char"/>
    <w:link w:val="BodyText2"/>
    <w:uiPriority w:val="99"/>
    <w:semiHidden/>
    <w:locked/>
    <w:rsid w:val="000213B0"/>
    <w:rPr>
      <w:rFonts w:ascii="Arial" w:hAnsi="Arial" w:cs="Times New Roman"/>
      <w:sz w:val="24"/>
      <w:szCs w:val="24"/>
      <w:lang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rPr>
  </w:style>
  <w:style w:type="character" w:customStyle="1" w:styleId="BodyText3Char">
    <w:name w:val="Body Text 3 Char"/>
    <w:link w:val="BodyText3"/>
    <w:uiPriority w:val="99"/>
    <w:semiHidden/>
    <w:locked/>
    <w:rsid w:val="000213B0"/>
    <w:rPr>
      <w:rFonts w:ascii="Arial" w:hAnsi="Arial" w:cs="Times New Roman"/>
      <w:sz w:val="16"/>
      <w:szCs w:val="16"/>
      <w:lang w:eastAsia="en-US"/>
    </w:rPr>
  </w:style>
  <w:style w:type="paragraph" w:styleId="Subtitle">
    <w:name w:val="Subtitle"/>
    <w:basedOn w:val="Normal"/>
    <w:link w:val="SubtitleChar"/>
    <w:uiPriority w:val="99"/>
    <w:qFormat/>
    <w:rsid w:val="004A6A6A"/>
    <w:pPr>
      <w:spacing w:after="60"/>
      <w:jc w:val="center"/>
      <w:outlineLvl w:val="1"/>
    </w:pPr>
    <w:rPr>
      <w:sz w:val="24"/>
    </w:rPr>
  </w:style>
  <w:style w:type="character" w:customStyle="1" w:styleId="SubtitleChar">
    <w:name w:val="Subtitle Char"/>
    <w:link w:val="Subtitle"/>
    <w:uiPriority w:val="99"/>
    <w:locked/>
    <w:rsid w:val="000213B0"/>
    <w:rPr>
      <w:rFonts w:ascii="Arial" w:hAnsi="Arial" w:cs="Arial"/>
      <w:sz w:val="24"/>
      <w:szCs w:val="24"/>
      <w:lang w:eastAsia="en-US"/>
    </w:rPr>
  </w:style>
  <w:style w:type="paragraph" w:styleId="TOC1">
    <w:name w:val="toc 1"/>
    <w:basedOn w:val="Normal"/>
    <w:next w:val="Normal"/>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4A6A6A"/>
    <w:pPr>
      <w:tabs>
        <w:tab w:val="left" w:pos="851"/>
        <w:tab w:val="right" w:pos="9639"/>
      </w:tabs>
      <w:spacing w:before="240" w:after="120"/>
    </w:pPr>
    <w:rPr>
      <w:bCs/>
      <w:szCs w:val="20"/>
    </w:rPr>
  </w:style>
  <w:style w:type="paragraph" w:styleId="TOC3">
    <w:name w:val="toc 3"/>
    <w:basedOn w:val="Normal"/>
    <w:next w:val="Normal"/>
    <w:uiPriority w:val="99"/>
    <w:rsid w:val="004A6A6A"/>
    <w:pPr>
      <w:tabs>
        <w:tab w:val="left" w:pos="1701"/>
        <w:tab w:val="right" w:pos="9639"/>
      </w:tabs>
      <w:ind w:left="851"/>
    </w:pPr>
    <w:rPr>
      <w:sz w:val="20"/>
      <w:szCs w:val="20"/>
    </w:rPr>
  </w:style>
  <w:style w:type="paragraph" w:styleId="TOC4">
    <w:name w:val="toc 4"/>
    <w:basedOn w:val="Normal"/>
    <w:next w:val="Normal"/>
    <w:autoRedefine/>
    <w:uiPriority w:val="99"/>
    <w:rsid w:val="004A6A6A"/>
    <w:pPr>
      <w:ind w:left="480"/>
    </w:pPr>
    <w:rPr>
      <w:sz w:val="20"/>
      <w:szCs w:val="20"/>
    </w:rPr>
  </w:style>
  <w:style w:type="paragraph" w:styleId="TOC5">
    <w:name w:val="toc 5"/>
    <w:basedOn w:val="Normal"/>
    <w:next w:val="Normal"/>
    <w:autoRedefine/>
    <w:uiPriority w:val="99"/>
    <w:rsid w:val="004A6A6A"/>
    <w:pPr>
      <w:ind w:left="720"/>
    </w:pPr>
    <w:rPr>
      <w:sz w:val="20"/>
      <w:szCs w:val="20"/>
    </w:rPr>
  </w:style>
  <w:style w:type="paragraph" w:styleId="TOC6">
    <w:name w:val="toc 6"/>
    <w:basedOn w:val="Normal"/>
    <w:next w:val="Normal"/>
    <w:autoRedefine/>
    <w:uiPriority w:val="99"/>
    <w:semiHidden/>
    <w:rsid w:val="004A6A6A"/>
    <w:pPr>
      <w:ind w:left="960"/>
    </w:pPr>
    <w:rPr>
      <w:sz w:val="20"/>
      <w:szCs w:val="20"/>
    </w:rPr>
  </w:style>
  <w:style w:type="paragraph" w:styleId="TOC7">
    <w:name w:val="toc 7"/>
    <w:basedOn w:val="Normal"/>
    <w:next w:val="Normal"/>
    <w:autoRedefine/>
    <w:uiPriority w:val="99"/>
    <w:semiHidden/>
    <w:rsid w:val="004A6A6A"/>
    <w:pPr>
      <w:ind w:left="1200"/>
    </w:pPr>
    <w:rPr>
      <w:sz w:val="20"/>
      <w:szCs w:val="20"/>
    </w:rPr>
  </w:style>
  <w:style w:type="paragraph" w:styleId="TOC8">
    <w:name w:val="toc 8"/>
    <w:basedOn w:val="Normal"/>
    <w:next w:val="Normal"/>
    <w:autoRedefine/>
    <w:uiPriority w:val="99"/>
    <w:semiHidden/>
    <w:rsid w:val="004A6A6A"/>
    <w:pPr>
      <w:ind w:left="1440"/>
    </w:pPr>
    <w:rPr>
      <w:sz w:val="20"/>
      <w:szCs w:val="20"/>
    </w:rPr>
  </w:style>
  <w:style w:type="paragraph" w:styleId="TOC9">
    <w:name w:val="toc 9"/>
    <w:basedOn w:val="Normal"/>
    <w:next w:val="Normal"/>
    <w:autoRedefine/>
    <w:uiPriority w:val="99"/>
    <w:semiHidden/>
    <w:rsid w:val="004A6A6A"/>
    <w:pPr>
      <w:ind w:left="1680"/>
    </w:pPr>
    <w:rPr>
      <w:sz w:val="20"/>
      <w:szCs w:val="20"/>
    </w:rPr>
  </w:style>
  <w:style w:type="character" w:styleId="Hyperlink">
    <w:name w:val="Hyperlink"/>
    <w:uiPriority w:val="99"/>
    <w:rsid w:val="004A6A6A"/>
    <w:rPr>
      <w:rFonts w:cs="Times New Roman"/>
      <w:color w:val="0000FF"/>
      <w:u w:val="single"/>
    </w:rPr>
  </w:style>
  <w:style w:type="paragraph" w:customStyle="1" w:styleId="THECOUNCIL">
    <w:name w:val="THE COUNCIL"/>
    <w:basedOn w:val="BodyText"/>
    <w:uiPriority w:val="99"/>
    <w:rsid w:val="004A6A6A"/>
    <w:rPr>
      <w:b/>
      <w:sz w:val="28"/>
    </w:rPr>
  </w:style>
  <w:style w:type="paragraph" w:customStyle="1" w:styleId="Recallings">
    <w:name w:val="Recallings"/>
    <w:basedOn w:val="BodyText"/>
    <w:uiPriority w:val="99"/>
    <w:rsid w:val="004A6A6A"/>
    <w:pPr>
      <w:spacing w:before="240"/>
      <w:ind w:left="425"/>
    </w:pPr>
    <w:rPr>
      <w:rFonts w:cs="Arial"/>
    </w:rPr>
  </w:style>
  <w:style w:type="paragraph" w:customStyle="1" w:styleId="RecommendsNo">
    <w:name w:val="Recommends No"/>
    <w:basedOn w:val="Normal"/>
    <w:uiPriority w:val="99"/>
    <w:rsid w:val="004A6A6A"/>
    <w:pPr>
      <w:spacing w:after="120"/>
      <w:ind w:left="992" w:hanging="567"/>
      <w:jc w:val="both"/>
    </w:pPr>
  </w:style>
  <w:style w:type="paragraph" w:styleId="ListNumber">
    <w:name w:val="List Number"/>
    <w:basedOn w:val="Normal"/>
    <w:uiPriority w:val="99"/>
    <w:rsid w:val="004A6A6A"/>
    <w:pPr>
      <w:tabs>
        <w:tab w:val="num" w:pos="360"/>
      </w:tabs>
      <w:ind w:left="360" w:hanging="360"/>
    </w:pPr>
  </w:style>
  <w:style w:type="paragraph" w:styleId="ListNumber2">
    <w:name w:val="List Number 2"/>
    <w:basedOn w:val="Normal"/>
    <w:uiPriority w:val="99"/>
    <w:rsid w:val="004A6A6A"/>
    <w:pPr>
      <w:tabs>
        <w:tab w:val="num" w:pos="720"/>
      </w:tabs>
      <w:ind w:left="720" w:hanging="360"/>
    </w:pPr>
  </w:style>
  <w:style w:type="paragraph" w:styleId="BodyTextIndent">
    <w:name w:val="Body Text Indent"/>
    <w:basedOn w:val="Normal"/>
    <w:link w:val="BodyTextIndentChar"/>
    <w:uiPriority w:val="99"/>
    <w:rsid w:val="004A6A6A"/>
    <w:pPr>
      <w:spacing w:after="120"/>
      <w:ind w:left="567"/>
    </w:pPr>
    <w:rPr>
      <w:sz w:val="24"/>
    </w:rPr>
  </w:style>
  <w:style w:type="character" w:customStyle="1" w:styleId="BodyTextIndentChar">
    <w:name w:val="Body Text Indent Char"/>
    <w:link w:val="BodyTextIndent"/>
    <w:uiPriority w:val="99"/>
    <w:locked/>
    <w:rsid w:val="000213B0"/>
    <w:rPr>
      <w:rFonts w:ascii="Arial" w:hAnsi="Arial" w:cs="Times New Roman"/>
      <w:sz w:val="24"/>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sz w:val="24"/>
    </w:rPr>
  </w:style>
  <w:style w:type="character" w:customStyle="1" w:styleId="BodyTextFirstIndent2Char">
    <w:name w:val="Body Text First Indent 2 Char"/>
    <w:aliases w:val="Body Text Second Indent Char"/>
    <w:link w:val="BodyTextFirstIndent2"/>
    <w:uiPriority w:val="99"/>
    <w:semiHidden/>
    <w:locked/>
    <w:rsid w:val="000213B0"/>
    <w:rPr>
      <w:rFonts w:ascii="Arial" w:hAnsi="Arial" w:cs="Times New Roman"/>
      <w:sz w:val="24"/>
      <w:szCs w:val="24"/>
      <w:lang w:eastAsia="en-US"/>
    </w:rPr>
  </w:style>
  <w:style w:type="paragraph" w:styleId="BodyTextIndent2">
    <w:name w:val="Body Text Indent 2"/>
    <w:basedOn w:val="Normal"/>
    <w:link w:val="BodyTextIndent2Char"/>
    <w:uiPriority w:val="99"/>
    <w:rsid w:val="004A6A6A"/>
    <w:pPr>
      <w:spacing w:after="120"/>
      <w:ind w:left="1134"/>
      <w:jc w:val="both"/>
    </w:pPr>
    <w:rPr>
      <w:sz w:val="24"/>
      <w:lang w:eastAsia="de-DE"/>
    </w:rPr>
  </w:style>
  <w:style w:type="character" w:customStyle="1" w:styleId="BodyTextIndent2Char">
    <w:name w:val="Body Text Indent 2 Char"/>
    <w:link w:val="BodyTextIndent2"/>
    <w:uiPriority w:val="99"/>
    <w:locked/>
    <w:rsid w:val="003C44EB"/>
    <w:rPr>
      <w:rFonts w:ascii="Arial" w:hAnsi="Arial" w:cs="Times New Roman"/>
      <w:sz w:val="24"/>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link w:val="BodyTextFirstIndent"/>
    <w:uiPriority w:val="99"/>
    <w:semiHidden/>
    <w:locked/>
    <w:rsid w:val="000213B0"/>
    <w:rPr>
      <w:rFonts w:ascii="Arial" w:hAnsi="Arial"/>
      <w:sz w:val="22"/>
      <w:szCs w:val="24"/>
      <w:lang w:eastAsia="en-US"/>
    </w:rPr>
  </w:style>
  <w:style w:type="paragraph" w:customStyle="1" w:styleId="Bullet1">
    <w:name w:val="Bullet 1"/>
    <w:basedOn w:val="Normal"/>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Normal"/>
    <w:uiPriority w:val="99"/>
    <w:rsid w:val="004A6A6A"/>
    <w:pPr>
      <w:suppressAutoHyphens/>
      <w:spacing w:after="120"/>
      <w:ind w:left="1134"/>
      <w:jc w:val="both"/>
    </w:pPr>
    <w:rPr>
      <w:rFonts w:cs="Arial"/>
      <w:szCs w:val="22"/>
      <w:lang w:val="fr-FR" w:eastAsia="en-GB"/>
    </w:rPr>
  </w:style>
  <w:style w:type="paragraph" w:customStyle="1" w:styleId="Bullet2">
    <w:name w:val="Bullet 2"/>
    <w:basedOn w:val="Normal"/>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Normal"/>
    <w:uiPriority w:val="99"/>
    <w:rsid w:val="004A6A6A"/>
    <w:pPr>
      <w:suppressAutoHyphens/>
      <w:spacing w:after="120"/>
      <w:ind w:left="1701"/>
      <w:jc w:val="both"/>
    </w:pPr>
    <w:rPr>
      <w:rFonts w:cs="Arial"/>
      <w:szCs w:val="22"/>
      <w:lang w:eastAsia="en-GB"/>
    </w:rPr>
  </w:style>
  <w:style w:type="paragraph" w:customStyle="1" w:styleId="Bullet3">
    <w:name w:val="Bullet 3"/>
    <w:basedOn w:val="Normal"/>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Normal"/>
    <w:uiPriority w:val="99"/>
    <w:rsid w:val="004A6A6A"/>
    <w:pPr>
      <w:suppressAutoHyphens/>
      <w:spacing w:after="60"/>
      <w:ind w:left="2268"/>
    </w:pPr>
    <w:rPr>
      <w:rFonts w:cs="Arial"/>
      <w:sz w:val="20"/>
      <w:szCs w:val="22"/>
      <w:lang w:eastAsia="en-GB"/>
    </w:rPr>
  </w:style>
  <w:style w:type="paragraph" w:customStyle="1" w:styleId="Figure">
    <w:name w:val="Figure_#"/>
    <w:basedOn w:val="Normal"/>
    <w:next w:val="Normal"/>
    <w:uiPriority w:val="99"/>
    <w:rsid w:val="004A6A6A"/>
    <w:pPr>
      <w:numPr>
        <w:numId w:val="22"/>
      </w:numPr>
      <w:spacing w:before="120" w:after="120"/>
      <w:jc w:val="center"/>
    </w:pPr>
    <w:rPr>
      <w:i/>
      <w:szCs w:val="20"/>
      <w:lang w:eastAsia="en-GB"/>
    </w:rPr>
  </w:style>
  <w:style w:type="paragraph" w:customStyle="1" w:styleId="List1">
    <w:name w:val="List 1"/>
    <w:basedOn w:val="Normal"/>
    <w:uiPriority w:val="99"/>
    <w:rsid w:val="004A6A6A"/>
    <w:pPr>
      <w:numPr>
        <w:numId w:val="24"/>
      </w:numPr>
      <w:spacing w:after="120"/>
      <w:jc w:val="both"/>
    </w:pPr>
    <w:rPr>
      <w:lang w:eastAsia="ja-JP"/>
    </w:rPr>
  </w:style>
  <w:style w:type="paragraph" w:customStyle="1" w:styleId="List1indent">
    <w:name w:val="List 1 indent"/>
    <w:basedOn w:val="Normal"/>
    <w:uiPriority w:val="99"/>
    <w:rsid w:val="00DF6EB4"/>
    <w:pPr>
      <w:numPr>
        <w:ilvl w:val="1"/>
        <w:numId w:val="10"/>
      </w:numPr>
      <w:spacing w:after="120"/>
      <w:jc w:val="both"/>
    </w:pPr>
    <w:rPr>
      <w:szCs w:val="20"/>
      <w:lang w:eastAsia="en-GB"/>
    </w:rPr>
  </w:style>
  <w:style w:type="paragraph" w:customStyle="1" w:styleId="List1indent2">
    <w:name w:val="List 1 indent 2"/>
    <w:basedOn w:val="Normal"/>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uiPriority w:val="99"/>
    <w:rsid w:val="004A6A6A"/>
    <w:pPr>
      <w:spacing w:after="60"/>
      <w:ind w:left="1701"/>
      <w:jc w:val="both"/>
    </w:pPr>
    <w:rPr>
      <w:rFonts w:cs="Arial"/>
      <w:sz w:val="20"/>
      <w:szCs w:val="22"/>
      <w:lang w:eastAsia="en-GB"/>
    </w:rPr>
  </w:style>
  <w:style w:type="paragraph" w:customStyle="1" w:styleId="List1indenttext">
    <w:name w:val="List 1 indent text"/>
    <w:basedOn w:val="Normal"/>
    <w:uiPriority w:val="99"/>
    <w:rsid w:val="004A6A6A"/>
    <w:pPr>
      <w:spacing w:after="120"/>
      <w:ind w:left="1134"/>
      <w:jc w:val="both"/>
    </w:pPr>
    <w:rPr>
      <w:szCs w:val="20"/>
      <w:lang w:eastAsia="en-GB"/>
    </w:rPr>
  </w:style>
  <w:style w:type="paragraph" w:customStyle="1" w:styleId="List1text">
    <w:name w:val="List 1 text"/>
    <w:basedOn w:val="Normal"/>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Normal"/>
    <w:next w:val="Normal"/>
    <w:uiPriority w:val="99"/>
    <w:rsid w:val="004A6A6A"/>
    <w:pPr>
      <w:numPr>
        <w:numId w:val="28"/>
      </w:numPr>
      <w:spacing w:before="120" w:after="120"/>
      <w:jc w:val="center"/>
    </w:pPr>
    <w:rPr>
      <w:i/>
      <w:szCs w:val="20"/>
      <w:lang w:eastAsia="en-GB"/>
    </w:rPr>
  </w:style>
  <w:style w:type="paragraph" w:styleId="BalloonText">
    <w:name w:val="Balloon Text"/>
    <w:basedOn w:val="Normal"/>
    <w:link w:val="BalloonTextChar"/>
    <w:uiPriority w:val="99"/>
    <w:rsid w:val="00DF6EB4"/>
    <w:rPr>
      <w:rFonts w:ascii="Tahoma" w:hAnsi="Tahoma"/>
      <w:sz w:val="16"/>
      <w:szCs w:val="16"/>
    </w:rPr>
  </w:style>
  <w:style w:type="character" w:customStyle="1" w:styleId="BalloonTextChar">
    <w:name w:val="Balloon Text Char"/>
    <w:link w:val="BalloonText"/>
    <w:uiPriority w:val="99"/>
    <w:locked/>
    <w:rsid w:val="004668B4"/>
    <w:rPr>
      <w:rFonts w:ascii="Tahoma" w:hAnsi="Tahoma" w:cs="Tahoma"/>
      <w:sz w:val="16"/>
      <w:szCs w:val="16"/>
      <w:lang w:eastAsia="en-US"/>
    </w:rPr>
  </w:style>
  <w:style w:type="paragraph" w:styleId="BlockText">
    <w:name w:val="Block Text"/>
    <w:basedOn w:val="Normal"/>
    <w:uiPriority w:val="99"/>
    <w:rsid w:val="00DF6EB4"/>
    <w:pPr>
      <w:spacing w:after="120"/>
      <w:ind w:left="1440" w:right="1440"/>
      <w:jc w:val="center"/>
    </w:pPr>
    <w:rPr>
      <w:b/>
      <w:sz w:val="28"/>
      <w:szCs w:val="28"/>
    </w:rPr>
  </w:style>
  <w:style w:type="character" w:styleId="CommentReference">
    <w:name w:val="annotation reference"/>
    <w:uiPriority w:val="99"/>
    <w:rsid w:val="00DF6EB4"/>
    <w:rPr>
      <w:rFonts w:cs="Times New Roman"/>
      <w:sz w:val="16"/>
      <w:szCs w:val="16"/>
    </w:rPr>
  </w:style>
  <w:style w:type="paragraph" w:styleId="CommentText">
    <w:name w:val="annotation text"/>
    <w:basedOn w:val="Normal"/>
    <w:link w:val="CommentTextChar"/>
    <w:uiPriority w:val="99"/>
    <w:rsid w:val="00DF6EB4"/>
    <w:rPr>
      <w:sz w:val="24"/>
      <w:lang w:eastAsia="de-DE"/>
    </w:rPr>
  </w:style>
  <w:style w:type="character" w:customStyle="1" w:styleId="CommentTextChar">
    <w:name w:val="Comment Text Char"/>
    <w:link w:val="CommentText"/>
    <w:uiPriority w:val="99"/>
    <w:locked/>
    <w:rsid w:val="004668B4"/>
    <w:rPr>
      <w:rFonts w:ascii="Arial" w:hAnsi="Arial" w:cs="Times New Roman"/>
      <w:sz w:val="24"/>
      <w:szCs w:val="24"/>
      <w:lang w:eastAsia="de-DE"/>
    </w:rPr>
  </w:style>
  <w:style w:type="paragraph" w:styleId="DocumentMap">
    <w:name w:val="Document Map"/>
    <w:basedOn w:val="Normal"/>
    <w:link w:val="DocumentMapChar"/>
    <w:uiPriority w:val="99"/>
    <w:rsid w:val="00DF6EB4"/>
    <w:pPr>
      <w:shd w:val="clear" w:color="auto" w:fill="000080"/>
    </w:pPr>
    <w:rPr>
      <w:rFonts w:ascii="Tahoma" w:hAnsi="Tahoma"/>
      <w:sz w:val="24"/>
      <w:lang w:val="de-DE" w:eastAsia="de-DE"/>
    </w:rPr>
  </w:style>
  <w:style w:type="character" w:customStyle="1" w:styleId="DocumentMapChar">
    <w:name w:val="Document Map Char"/>
    <w:link w:val="DocumentMap"/>
    <w:uiPriority w:val="99"/>
    <w:locked/>
    <w:rsid w:val="004668B4"/>
    <w:rPr>
      <w:rFonts w:ascii="Tahoma" w:hAnsi="Tahoma" w:cs="Times New Roman"/>
      <w:sz w:val="24"/>
      <w:szCs w:val="24"/>
      <w:shd w:val="clear" w:color="auto" w:fill="000080"/>
      <w:lang w:val="de-DE" w:eastAsia="de-DE"/>
    </w:rPr>
  </w:style>
  <w:style w:type="character" w:styleId="FollowedHyperlink">
    <w:name w:val="FollowedHyperlink"/>
    <w:uiPriority w:val="99"/>
    <w:rsid w:val="00DF6EB4"/>
    <w:rPr>
      <w:rFonts w:cs="Times New Roman"/>
      <w:color w:val="800080"/>
      <w:u w:val="single"/>
    </w:rPr>
  </w:style>
  <w:style w:type="paragraph" w:styleId="Index1">
    <w:name w:val="index 1"/>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DF6EB4"/>
  </w:style>
  <w:style w:type="paragraph" w:customStyle="1" w:styleId="Tabletext">
    <w:name w:val="Table_text"/>
    <w:basedOn w:val="Normal"/>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uiPriority w:val="99"/>
    <w:rsid w:val="00DF6EB4"/>
    <w:rPr>
      <w:b/>
      <w:bCs/>
      <w:lang w:eastAsia="en-US"/>
    </w:rPr>
  </w:style>
  <w:style w:type="character" w:customStyle="1" w:styleId="CommentSubjectChar">
    <w:name w:val="Comment Subject Char"/>
    <w:link w:val="CommentSubject"/>
    <w:uiPriority w:val="99"/>
    <w:locked/>
    <w:rsid w:val="007578C8"/>
    <w:rPr>
      <w:rFonts w:ascii="Arial" w:hAnsi="Arial" w:cs="Times New Roman"/>
      <w:b/>
      <w:bCs/>
      <w:sz w:val="24"/>
      <w:szCs w:val="24"/>
      <w:lang w:eastAsia="en-US"/>
    </w:rPr>
  </w:style>
  <w:style w:type="character" w:styleId="Emphasis">
    <w:name w:val="Emphasis"/>
    <w:uiPriority w:val="99"/>
    <w:rsid w:val="00DF6EB4"/>
    <w:rPr>
      <w:rFonts w:cs="Times New Roman"/>
      <w:i/>
      <w:iCs/>
    </w:rPr>
  </w:style>
  <w:style w:type="character" w:styleId="HTMLCite">
    <w:name w:val="HTML Cite"/>
    <w:uiPriority w:val="99"/>
    <w:rsid w:val="00DF6EB4"/>
    <w:rPr>
      <w:rFonts w:cs="Times New Roman"/>
      <w:i/>
      <w:iCs/>
    </w:rPr>
  </w:style>
  <w:style w:type="paragraph" w:customStyle="1" w:styleId="References">
    <w:name w:val="References"/>
    <w:basedOn w:val="Normal"/>
    <w:uiPriority w:val="99"/>
    <w:rsid w:val="004A6A6A"/>
    <w:pPr>
      <w:numPr>
        <w:numId w:val="27"/>
      </w:numPr>
      <w:spacing w:after="120"/>
    </w:pPr>
    <w:rPr>
      <w:szCs w:val="20"/>
    </w:rPr>
  </w:style>
  <w:style w:type="paragraph" w:customStyle="1" w:styleId="Appendix">
    <w:name w:val="Appendix"/>
    <w:basedOn w:val="Normal"/>
    <w:next w:val="Heading1"/>
    <w:uiPriority w:val="99"/>
    <w:rsid w:val="00E22226"/>
    <w:pPr>
      <w:numPr>
        <w:numId w:val="8"/>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4A6A6A"/>
    <w:pPr>
      <w:tabs>
        <w:tab w:val="left" w:pos="1247"/>
        <w:tab w:val="right" w:pos="9639"/>
      </w:tabs>
      <w:spacing w:before="60" w:after="60"/>
      <w:ind w:left="1247" w:hanging="1247"/>
    </w:pPr>
    <w:rPr>
      <w:smallCaps/>
    </w:rPr>
  </w:style>
  <w:style w:type="paragraph" w:customStyle="1" w:styleId="equation">
    <w:name w:val="equation"/>
    <w:basedOn w:val="Normal"/>
    <w:next w:val="BodyText"/>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Normal"/>
    <w:next w:val="Normal"/>
    <w:uiPriority w:val="99"/>
    <w:rsid w:val="004A6A6A"/>
    <w:pPr>
      <w:spacing w:before="120" w:after="120"/>
      <w:jc w:val="both"/>
    </w:pPr>
    <w:rPr>
      <w:rFonts w:cs="Arial"/>
      <w:i/>
      <w:iCs/>
      <w:szCs w:val="22"/>
    </w:rPr>
  </w:style>
  <w:style w:type="paragraph" w:customStyle="1" w:styleId="ActionItem">
    <w:name w:val="Action Item"/>
    <w:basedOn w:val="Normal"/>
    <w:next w:val="Normal"/>
    <w:uiPriority w:val="99"/>
    <w:rsid w:val="004A6A6A"/>
    <w:pPr>
      <w:spacing w:before="240" w:after="240"/>
    </w:pPr>
    <w:rPr>
      <w:i/>
      <w:sz w:val="24"/>
    </w:rPr>
  </w:style>
  <w:style w:type="paragraph" w:customStyle="1" w:styleId="ActionMember">
    <w:name w:val="Action Member"/>
    <w:basedOn w:val="Normal"/>
    <w:next w:val="Normal"/>
    <w:uiPriority w:val="99"/>
    <w:rsid w:val="004A6A6A"/>
    <w:pPr>
      <w:spacing w:after="120"/>
      <w:jc w:val="both"/>
    </w:pPr>
    <w:rPr>
      <w:i/>
      <w:iCs/>
      <w:lang w:eastAsia="ja-JP"/>
    </w:rPr>
  </w:style>
  <w:style w:type="paragraph" w:customStyle="1" w:styleId="Agenda">
    <w:name w:val="Agenda"/>
    <w:basedOn w:val="Normal"/>
    <w:uiPriority w:val="99"/>
    <w:rsid w:val="004A6A6A"/>
    <w:pPr>
      <w:tabs>
        <w:tab w:val="left" w:pos="5670"/>
      </w:tabs>
      <w:spacing w:after="120"/>
      <w:jc w:val="both"/>
    </w:pPr>
  </w:style>
  <w:style w:type="paragraph" w:customStyle="1" w:styleId="AgendaItem">
    <w:name w:val="Agenda Item"/>
    <w:basedOn w:val="Normal"/>
    <w:uiPriority w:val="99"/>
    <w:rsid w:val="004A6A6A"/>
    <w:pPr>
      <w:numPr>
        <w:numId w:val="12"/>
      </w:numPr>
      <w:tabs>
        <w:tab w:val="left" w:pos="1985"/>
      </w:tabs>
      <w:spacing w:before="240" w:after="240"/>
      <w:jc w:val="both"/>
    </w:pPr>
    <w:rPr>
      <w:b/>
      <w:sz w:val="24"/>
    </w:rPr>
  </w:style>
  <w:style w:type="paragraph" w:customStyle="1" w:styleId="Annex">
    <w:name w:val="Annex"/>
    <w:basedOn w:val="Heading1"/>
    <w:next w:val="Normal"/>
    <w:uiPriority w:val="99"/>
    <w:rsid w:val="004A6A6A"/>
    <w:pPr>
      <w:numPr>
        <w:numId w:val="13"/>
      </w:numPr>
      <w:tabs>
        <w:tab w:val="left" w:pos="1701"/>
      </w:tabs>
      <w:jc w:val="both"/>
    </w:pPr>
    <w:rPr>
      <w:kern w:val="0"/>
      <w:lang w:eastAsia="en-GB"/>
    </w:rPr>
  </w:style>
  <w:style w:type="paragraph" w:customStyle="1" w:styleId="AnnexFigure">
    <w:name w:val="Annex Figure"/>
    <w:basedOn w:val="Normal"/>
    <w:next w:val="Normal"/>
    <w:uiPriority w:val="99"/>
    <w:rsid w:val="004A6A6A"/>
    <w:pPr>
      <w:numPr>
        <w:numId w:val="14"/>
      </w:numPr>
      <w:spacing w:before="120" w:after="120"/>
      <w:jc w:val="center"/>
    </w:pPr>
    <w:rPr>
      <w:i/>
    </w:rPr>
  </w:style>
  <w:style w:type="paragraph" w:customStyle="1" w:styleId="AnnexHeading1">
    <w:name w:val="Annex Heading 1"/>
    <w:basedOn w:val="Normal"/>
    <w:next w:val="BodyText"/>
    <w:uiPriority w:val="99"/>
    <w:rsid w:val="004A6A6A"/>
    <w:pPr>
      <w:numPr>
        <w:numId w:val="15"/>
      </w:numPr>
      <w:spacing w:before="120" w:after="120"/>
    </w:pPr>
    <w:rPr>
      <w:rFonts w:cs="Arial"/>
      <w:b/>
      <w:caps/>
      <w:sz w:val="24"/>
      <w:lang w:eastAsia="en-GB"/>
    </w:rPr>
  </w:style>
  <w:style w:type="paragraph" w:customStyle="1" w:styleId="AnnexHeading2">
    <w:name w:val="Annex Heading 2"/>
    <w:basedOn w:val="Normal"/>
    <w:next w:val="BodyText"/>
    <w:uiPriority w:val="99"/>
    <w:rsid w:val="004A6A6A"/>
    <w:pPr>
      <w:numPr>
        <w:ilvl w:val="1"/>
        <w:numId w:val="15"/>
      </w:numPr>
      <w:spacing w:before="120" w:after="120"/>
    </w:pPr>
    <w:rPr>
      <w:rFonts w:cs="Arial"/>
      <w:b/>
      <w:szCs w:val="22"/>
    </w:rPr>
  </w:style>
  <w:style w:type="paragraph" w:customStyle="1" w:styleId="AnnexHeading3">
    <w:name w:val="Annex Heading 3"/>
    <w:basedOn w:val="Normal"/>
    <w:next w:val="Normal"/>
    <w:uiPriority w:val="99"/>
    <w:rsid w:val="004A6A6A"/>
    <w:pPr>
      <w:numPr>
        <w:ilvl w:val="2"/>
        <w:numId w:val="15"/>
      </w:numPr>
      <w:spacing w:before="120" w:after="120"/>
    </w:pPr>
    <w:rPr>
      <w:rFonts w:cs="Arial"/>
      <w:lang w:eastAsia="en-GB"/>
    </w:rPr>
  </w:style>
  <w:style w:type="paragraph" w:customStyle="1" w:styleId="AnnexHeading4">
    <w:name w:val="Annex Heading 4"/>
    <w:basedOn w:val="Normal"/>
    <w:next w:val="BodyText"/>
    <w:uiPriority w:val="99"/>
    <w:rsid w:val="004A6A6A"/>
    <w:pPr>
      <w:numPr>
        <w:ilvl w:val="3"/>
        <w:numId w:val="15"/>
      </w:numPr>
      <w:spacing w:before="120" w:after="120"/>
    </w:pPr>
    <w:rPr>
      <w:rFonts w:cs="Arial"/>
      <w:lang w:eastAsia="en-GB"/>
    </w:rPr>
  </w:style>
  <w:style w:type="paragraph" w:customStyle="1" w:styleId="AnnexTable">
    <w:name w:val="Annex Table"/>
    <w:basedOn w:val="Normal"/>
    <w:next w:val="Normal"/>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Normal"/>
    <w:next w:val="BodyText"/>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Normal"/>
    <w:next w:val="BodyText"/>
    <w:uiPriority w:val="99"/>
    <w:rsid w:val="004A6A6A"/>
    <w:pPr>
      <w:numPr>
        <w:ilvl w:val="1"/>
        <w:numId w:val="17"/>
      </w:numPr>
      <w:spacing w:before="120" w:after="120"/>
    </w:pPr>
    <w:rPr>
      <w:rFonts w:cs="Arial"/>
      <w:b/>
      <w:szCs w:val="22"/>
    </w:rPr>
  </w:style>
  <w:style w:type="paragraph" w:customStyle="1" w:styleId="AppendixHeading3">
    <w:name w:val="Appendix Heading 3"/>
    <w:basedOn w:val="Normal"/>
    <w:next w:val="Normal"/>
    <w:uiPriority w:val="99"/>
    <w:rsid w:val="004A6A6A"/>
    <w:pPr>
      <w:numPr>
        <w:ilvl w:val="2"/>
        <w:numId w:val="17"/>
      </w:numPr>
      <w:spacing w:before="120" w:after="120"/>
    </w:pPr>
    <w:rPr>
      <w:rFonts w:cs="Arial"/>
      <w:lang w:eastAsia="en-GB"/>
    </w:rPr>
  </w:style>
  <w:style w:type="paragraph" w:customStyle="1" w:styleId="AppendixHeading4">
    <w:name w:val="Appendix Heading 4"/>
    <w:basedOn w:val="Normal"/>
    <w:next w:val="BodyText"/>
    <w:uiPriority w:val="99"/>
    <w:rsid w:val="004A6A6A"/>
    <w:pPr>
      <w:numPr>
        <w:ilvl w:val="3"/>
        <w:numId w:val="17"/>
      </w:numPr>
      <w:spacing w:before="120" w:after="120"/>
    </w:pPr>
    <w:rPr>
      <w:rFonts w:cs="Arial"/>
      <w:lang w:eastAsia="en-GB"/>
    </w:rPr>
  </w:style>
  <w:style w:type="paragraph" w:customStyle="1" w:styleId="List1indent1">
    <w:name w:val="List 1 indent 1"/>
    <w:basedOn w:val="Normal"/>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Normal"/>
    <w:uiPriority w:val="99"/>
    <w:rsid w:val="004A6A6A"/>
    <w:pPr>
      <w:spacing w:after="120"/>
      <w:ind w:left="1134"/>
      <w:jc w:val="both"/>
    </w:pPr>
    <w:rPr>
      <w:rFonts w:cs="Arial"/>
      <w:szCs w:val="22"/>
      <w:lang w:eastAsia="fr-FR"/>
    </w:rPr>
  </w:style>
  <w:style w:type="paragraph" w:customStyle="1" w:styleId="Maintext">
    <w:name w:val="Main text"/>
    <w:basedOn w:val="Normal"/>
    <w:uiPriority w:val="99"/>
    <w:rsid w:val="004A6A6A"/>
    <w:pPr>
      <w:suppressAutoHyphens/>
      <w:spacing w:after="120"/>
      <w:jc w:val="both"/>
    </w:pPr>
  </w:style>
  <w:style w:type="paragraph" w:customStyle="1" w:styleId="MainTitle">
    <w:name w:val="Main Title"/>
    <w:basedOn w:val="Normal"/>
    <w:next w:val="Heading1"/>
    <w:uiPriority w:val="99"/>
    <w:rsid w:val="004A6A6A"/>
    <w:pPr>
      <w:tabs>
        <w:tab w:val="left" w:pos="2268"/>
      </w:tabs>
      <w:suppressAutoHyphens/>
      <w:spacing w:after="360"/>
    </w:pPr>
    <w:rPr>
      <w:b/>
      <w:spacing w:val="-2"/>
      <w:sz w:val="36"/>
    </w:rPr>
  </w:style>
  <w:style w:type="numbering" w:styleId="ArticleSection">
    <w:name w:val="Outline List 3"/>
    <w:basedOn w:val="NoList"/>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style>
  <w:style w:type="numbering" w:customStyle="1" w:styleId="Heading2Char">
    <w:name w:val="a"/>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488FE-05E1-E14E-AF47-626AA0422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\Users\Mike\Desktop\Forms &amp; Templates\Recommendation Template_16Dec08.dotx</Template>
  <TotalTime>40</TotalTime>
  <Pages>9</Pages>
  <Words>2828</Words>
  <Characters>16126</Characters>
  <Application>Microsoft Macintosh Word</Application>
  <DocSecurity>0</DocSecurity>
  <Lines>134</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
  <cp:revision>8</cp:revision>
  <cp:lastPrinted>2010-03-24T08:25:00Z</cp:lastPrinted>
  <dcterms:created xsi:type="dcterms:W3CDTF">2012-11-13T00:23:00Z</dcterms:created>
  <dcterms:modified xsi:type="dcterms:W3CDTF">2012-11-15T01:58:00Z</dcterms:modified>
</cp:coreProperties>
</file>